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8A8C9" w14:textId="77777777" w:rsidR="00E2345A" w:rsidRPr="00BD64B1" w:rsidRDefault="00E2345A" w:rsidP="00E2345A">
      <w:pPr>
        <w:autoSpaceDE w:val="0"/>
        <w:autoSpaceDN w:val="0"/>
        <w:adjustRightInd w:val="0"/>
        <w:spacing w:after="0" w:line="240" w:lineRule="auto"/>
        <w:ind w:firstLine="709"/>
        <w:jc w:val="right"/>
        <w:rPr>
          <w:szCs w:val="28"/>
        </w:rPr>
      </w:pPr>
    </w:p>
    <w:p w14:paraId="367FF519" w14:textId="77777777" w:rsidR="009C55CB" w:rsidRPr="00866D59" w:rsidRDefault="00E2345A" w:rsidP="006D210A">
      <w:pPr>
        <w:autoSpaceDE w:val="0"/>
        <w:autoSpaceDN w:val="0"/>
        <w:adjustRightInd w:val="0"/>
        <w:spacing w:after="0" w:line="240" w:lineRule="auto"/>
        <w:jc w:val="center"/>
        <w:rPr>
          <w:b/>
          <w:szCs w:val="28"/>
        </w:rPr>
      </w:pPr>
      <w:r w:rsidRPr="00866D59">
        <w:rPr>
          <w:b/>
          <w:szCs w:val="28"/>
        </w:rPr>
        <w:t xml:space="preserve">Рекомендации по заполнению </w:t>
      </w:r>
      <w:r w:rsidR="00CF5C34" w:rsidRPr="00866D59">
        <w:rPr>
          <w:b/>
          <w:szCs w:val="28"/>
        </w:rPr>
        <w:t xml:space="preserve">реестра </w:t>
      </w:r>
      <w:r w:rsidRPr="00866D59">
        <w:rPr>
          <w:b/>
          <w:szCs w:val="28"/>
        </w:rPr>
        <w:t xml:space="preserve">расходных обязательств </w:t>
      </w:r>
      <w:r w:rsidR="000A370C" w:rsidRPr="00866D59">
        <w:rPr>
          <w:b/>
          <w:szCs w:val="28"/>
        </w:rPr>
        <w:br/>
      </w:r>
      <w:r w:rsidR="00CF5C34" w:rsidRPr="00866D59">
        <w:rPr>
          <w:b/>
          <w:szCs w:val="28"/>
        </w:rPr>
        <w:t xml:space="preserve">субъекта </w:t>
      </w:r>
      <w:r w:rsidRPr="00866D59">
        <w:rPr>
          <w:b/>
          <w:szCs w:val="28"/>
        </w:rPr>
        <w:t xml:space="preserve">Российской Федерации, </w:t>
      </w:r>
      <w:r w:rsidR="00CF5C34" w:rsidRPr="00866D59">
        <w:rPr>
          <w:b/>
          <w:szCs w:val="28"/>
        </w:rPr>
        <w:t xml:space="preserve">свода </w:t>
      </w:r>
      <w:r w:rsidRPr="00866D59">
        <w:rPr>
          <w:b/>
          <w:szCs w:val="28"/>
        </w:rPr>
        <w:t xml:space="preserve">реестров расходных обязательств муниципальных образований, входящих в состав субъекта </w:t>
      </w:r>
      <w:r w:rsidR="000A370C" w:rsidRPr="00866D59">
        <w:rPr>
          <w:b/>
          <w:szCs w:val="28"/>
        </w:rPr>
        <w:br/>
      </w:r>
      <w:r w:rsidRPr="00866D59">
        <w:rPr>
          <w:b/>
          <w:szCs w:val="28"/>
        </w:rPr>
        <w:t>Российской Федерации</w:t>
      </w:r>
      <w:r w:rsidR="000A370C" w:rsidRPr="00866D59">
        <w:rPr>
          <w:b/>
          <w:szCs w:val="28"/>
        </w:rPr>
        <w:t>,</w:t>
      </w:r>
      <w:r w:rsidR="000A370C" w:rsidRPr="00866D59">
        <w:t xml:space="preserve"> </w:t>
      </w:r>
      <w:r w:rsidR="000A370C" w:rsidRPr="00866D59">
        <w:rPr>
          <w:b/>
          <w:szCs w:val="28"/>
        </w:rPr>
        <w:t>справочной таблицы</w:t>
      </w:r>
      <w:r w:rsidR="000A370C" w:rsidRPr="00866D59">
        <w:t xml:space="preserve"> </w:t>
      </w:r>
      <w:r w:rsidR="000A370C" w:rsidRPr="00866D59">
        <w:rPr>
          <w:b/>
          <w:szCs w:val="28"/>
        </w:rPr>
        <w:t>по финансированию полномочий субъектов Российской Федерации и муниципальных образований по данным консолидированного бюджета субъекта Российской Федерации, информации по объемам средств, предусмотренных на исполнение федерального проекта в составе национального проекта (программы)</w:t>
      </w:r>
    </w:p>
    <w:p w14:paraId="65EA7DE5" w14:textId="77777777" w:rsidR="00E2345A" w:rsidRPr="00147BF4" w:rsidRDefault="00E2345A" w:rsidP="00147BF4">
      <w:pPr>
        <w:autoSpaceDE w:val="0"/>
        <w:autoSpaceDN w:val="0"/>
        <w:adjustRightInd w:val="0"/>
        <w:spacing w:after="0" w:line="240" w:lineRule="auto"/>
        <w:ind w:firstLine="709"/>
        <w:jc w:val="both"/>
        <w:rPr>
          <w:rFonts w:eastAsia="Times New Roman" w:cs="Times New Roman"/>
          <w:szCs w:val="28"/>
          <w:lang w:eastAsia="ru-RU"/>
        </w:rPr>
      </w:pPr>
    </w:p>
    <w:p w14:paraId="6FECB4C6" w14:textId="77777777" w:rsidR="00E2345A" w:rsidRPr="00866D59" w:rsidRDefault="00E2345A" w:rsidP="00A93CC1">
      <w:pPr>
        <w:tabs>
          <w:tab w:val="left" w:pos="142"/>
        </w:tabs>
        <w:autoSpaceDE w:val="0"/>
        <w:autoSpaceDN w:val="0"/>
        <w:adjustRightInd w:val="0"/>
        <w:spacing w:after="0" w:line="240" w:lineRule="auto"/>
        <w:outlineLvl w:val="1"/>
        <w:rPr>
          <w:rFonts w:eastAsia="Times New Roman" w:cs="Times New Roman"/>
          <w:b/>
          <w:szCs w:val="28"/>
          <w:lang w:eastAsia="ru-RU"/>
        </w:rPr>
      </w:pPr>
      <w:r w:rsidRPr="00866D59">
        <w:rPr>
          <w:rFonts w:eastAsia="Times New Roman" w:cs="Times New Roman"/>
          <w:b/>
          <w:szCs w:val="28"/>
          <w:lang w:eastAsia="ru-RU"/>
        </w:rPr>
        <w:t>Общие положения</w:t>
      </w:r>
    </w:p>
    <w:p w14:paraId="66DFF010" w14:textId="77777777" w:rsidR="00E2345A" w:rsidRPr="00866D59" w:rsidRDefault="00E2345A" w:rsidP="00147BF4">
      <w:pPr>
        <w:autoSpaceDE w:val="0"/>
        <w:autoSpaceDN w:val="0"/>
        <w:adjustRightInd w:val="0"/>
        <w:spacing w:after="0" w:line="240" w:lineRule="auto"/>
        <w:ind w:firstLine="709"/>
        <w:jc w:val="both"/>
        <w:rPr>
          <w:rFonts w:eastAsia="Times New Roman" w:cs="Times New Roman"/>
          <w:szCs w:val="28"/>
          <w:lang w:eastAsia="ru-RU"/>
        </w:rPr>
      </w:pPr>
    </w:p>
    <w:p w14:paraId="38097173" w14:textId="0EFB31B9" w:rsidR="009C55CB" w:rsidRPr="00866D59" w:rsidRDefault="00E2345A" w:rsidP="00E243B2">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1</w:t>
      </w:r>
      <w:r w:rsidR="009C55CB" w:rsidRPr="00866D59">
        <w:rPr>
          <w:rFonts w:eastAsia="Times New Roman" w:cs="Times New Roman"/>
          <w:szCs w:val="28"/>
          <w:lang w:eastAsia="ru-RU"/>
        </w:rPr>
        <w:t xml:space="preserve">. Формирование реестра расходных обязательств субъекта Российской Федерации </w:t>
      </w:r>
      <w:r w:rsidRPr="00866D59">
        <w:rPr>
          <w:rFonts w:eastAsia="Times New Roman" w:cs="Times New Roman"/>
          <w:szCs w:val="28"/>
          <w:lang w:eastAsia="ru-RU"/>
        </w:rPr>
        <w:t>(</w:t>
      </w:r>
      <w:r w:rsidR="009C55CB" w:rsidRPr="00866D59">
        <w:rPr>
          <w:rFonts w:eastAsia="Times New Roman" w:cs="Times New Roman"/>
          <w:szCs w:val="28"/>
          <w:lang w:eastAsia="ru-RU"/>
        </w:rPr>
        <w:t>приложени</w:t>
      </w:r>
      <w:r w:rsidR="00E243B2" w:rsidRPr="00866D59">
        <w:rPr>
          <w:rFonts w:eastAsia="Times New Roman" w:cs="Times New Roman"/>
          <w:szCs w:val="28"/>
          <w:lang w:eastAsia="ru-RU"/>
        </w:rPr>
        <w:t>е</w:t>
      </w:r>
      <w:r w:rsidR="009C55CB" w:rsidRPr="00866D59">
        <w:rPr>
          <w:rFonts w:eastAsia="Times New Roman" w:cs="Times New Roman"/>
          <w:szCs w:val="28"/>
          <w:lang w:eastAsia="ru-RU"/>
        </w:rPr>
        <w:t xml:space="preserve"> </w:t>
      </w:r>
      <w:r w:rsidR="00A15D7F">
        <w:rPr>
          <w:rFonts w:eastAsia="Times New Roman" w:cs="Times New Roman"/>
          <w:szCs w:val="28"/>
          <w:lang w:eastAsia="ru-RU"/>
        </w:rPr>
        <w:t>№ </w:t>
      </w:r>
      <w:r w:rsidR="00202436" w:rsidRPr="00866D59">
        <w:rPr>
          <w:rFonts w:eastAsia="Times New Roman" w:cs="Times New Roman"/>
          <w:szCs w:val="28"/>
          <w:lang w:eastAsia="ru-RU"/>
        </w:rPr>
        <w:t xml:space="preserve">2 </w:t>
      </w:r>
      <w:r w:rsidR="009C55CB" w:rsidRPr="00866D59">
        <w:rPr>
          <w:rFonts w:eastAsia="Times New Roman" w:cs="Times New Roman"/>
          <w:szCs w:val="28"/>
          <w:lang w:eastAsia="ru-RU"/>
        </w:rPr>
        <w:t xml:space="preserve">к </w:t>
      </w:r>
      <w:r w:rsidR="00F02BBC" w:rsidRPr="00866D59">
        <w:rPr>
          <w:rFonts w:eastAsia="Times New Roman" w:cs="Times New Roman"/>
          <w:szCs w:val="28"/>
          <w:lang w:eastAsia="ru-RU"/>
        </w:rPr>
        <w:t>Приказу</w:t>
      </w:r>
      <w:r w:rsidR="00F02BBC" w:rsidRPr="00866D59">
        <w:rPr>
          <w:rStyle w:val="af9"/>
          <w:rFonts w:eastAsia="Times New Roman" w:cs="Times New Roman"/>
          <w:szCs w:val="28"/>
          <w:lang w:eastAsia="ru-RU"/>
        </w:rPr>
        <w:footnoteReference w:id="1"/>
      </w:r>
      <w:r w:rsidR="00E243B2" w:rsidRPr="00866D59">
        <w:rPr>
          <w:rFonts w:eastAsia="Times New Roman" w:cs="Times New Roman"/>
          <w:szCs w:val="28"/>
          <w:lang w:eastAsia="ru-RU"/>
        </w:rPr>
        <w:t xml:space="preserve">) </w:t>
      </w:r>
      <w:r w:rsidR="00E64B21" w:rsidRPr="00866D59">
        <w:rPr>
          <w:rFonts w:eastAsia="Times New Roman" w:cs="Times New Roman"/>
          <w:szCs w:val="28"/>
          <w:lang w:eastAsia="ru-RU"/>
        </w:rPr>
        <w:t xml:space="preserve">(далее – реестр субъекта Российской Федерации) </w:t>
      </w:r>
      <w:r w:rsidR="009C55CB" w:rsidRPr="00866D59">
        <w:rPr>
          <w:rFonts w:eastAsia="Times New Roman" w:cs="Times New Roman"/>
          <w:szCs w:val="28"/>
          <w:lang w:eastAsia="ru-RU"/>
        </w:rPr>
        <w:t>осуществля</w:t>
      </w:r>
      <w:r w:rsidR="00E243B2" w:rsidRPr="00866D59">
        <w:rPr>
          <w:rFonts w:eastAsia="Times New Roman" w:cs="Times New Roman"/>
          <w:szCs w:val="28"/>
          <w:lang w:eastAsia="ru-RU"/>
        </w:rPr>
        <w:t>ется</w:t>
      </w:r>
      <w:r w:rsidR="009C55CB" w:rsidRPr="00866D59">
        <w:rPr>
          <w:rFonts w:eastAsia="Times New Roman" w:cs="Times New Roman"/>
          <w:szCs w:val="28"/>
          <w:lang w:eastAsia="ru-RU"/>
        </w:rPr>
        <w:t xml:space="preserve"> на основании информации главных распорядителей средств бюджета субъекта Российской Федерации, организация предоставления которой обеспечивается финансовыми органами субъектов Российской Федерации.</w:t>
      </w:r>
    </w:p>
    <w:p w14:paraId="5D52283C" w14:textId="7181D8DD"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Формирование свода реестров расходных обязательств муниципальных образований, входящих в соста</w:t>
      </w:r>
      <w:r w:rsidR="000F2FBF" w:rsidRPr="00866D59">
        <w:rPr>
          <w:rFonts w:eastAsia="Times New Roman" w:cs="Times New Roman"/>
          <w:szCs w:val="28"/>
          <w:lang w:eastAsia="ru-RU"/>
        </w:rPr>
        <w:t>в субъекта Российской Федерации</w:t>
      </w:r>
      <w:r w:rsidRPr="00866D59">
        <w:rPr>
          <w:rFonts w:eastAsia="Times New Roman" w:cs="Times New Roman"/>
          <w:szCs w:val="28"/>
          <w:lang w:eastAsia="ru-RU"/>
        </w:rPr>
        <w:t xml:space="preserve"> </w:t>
      </w:r>
      <w:r w:rsidR="00E243B2" w:rsidRPr="00866D59">
        <w:rPr>
          <w:rFonts w:eastAsia="Times New Roman" w:cs="Times New Roman"/>
          <w:szCs w:val="28"/>
          <w:lang w:eastAsia="ru-RU"/>
        </w:rPr>
        <w:t>(</w:t>
      </w:r>
      <w:r w:rsidRPr="00866D59">
        <w:rPr>
          <w:rFonts w:eastAsia="Times New Roman" w:cs="Times New Roman"/>
          <w:szCs w:val="28"/>
          <w:lang w:eastAsia="ru-RU"/>
        </w:rPr>
        <w:t>приложени</w:t>
      </w:r>
      <w:r w:rsidR="00E243B2" w:rsidRPr="00866D59">
        <w:rPr>
          <w:rFonts w:eastAsia="Times New Roman" w:cs="Times New Roman"/>
          <w:szCs w:val="28"/>
          <w:lang w:eastAsia="ru-RU"/>
        </w:rPr>
        <w:t>е</w:t>
      </w:r>
      <w:r w:rsidRPr="00866D59">
        <w:rPr>
          <w:rFonts w:eastAsia="Times New Roman" w:cs="Times New Roman"/>
          <w:szCs w:val="28"/>
          <w:lang w:eastAsia="ru-RU"/>
        </w:rPr>
        <w:t xml:space="preserve"> </w:t>
      </w:r>
      <w:r w:rsidR="00A15D7F">
        <w:rPr>
          <w:rFonts w:eastAsia="Times New Roman" w:cs="Times New Roman"/>
          <w:szCs w:val="28"/>
          <w:lang w:eastAsia="ru-RU"/>
        </w:rPr>
        <w:t>№ </w:t>
      </w:r>
      <w:r w:rsidR="00202436" w:rsidRPr="00866D59">
        <w:rPr>
          <w:rFonts w:eastAsia="Times New Roman" w:cs="Times New Roman"/>
          <w:szCs w:val="28"/>
          <w:lang w:eastAsia="ru-RU"/>
        </w:rPr>
        <w:t xml:space="preserve">3 </w:t>
      </w:r>
      <w:r w:rsidRPr="00866D59">
        <w:rPr>
          <w:rFonts w:eastAsia="Times New Roman" w:cs="Times New Roman"/>
          <w:szCs w:val="28"/>
          <w:lang w:eastAsia="ru-RU"/>
        </w:rPr>
        <w:t xml:space="preserve">к </w:t>
      </w:r>
      <w:r w:rsidR="00F02BBC" w:rsidRPr="00866D59">
        <w:rPr>
          <w:rFonts w:eastAsia="Times New Roman" w:cs="Times New Roman"/>
          <w:szCs w:val="28"/>
          <w:lang w:eastAsia="ru-RU"/>
        </w:rPr>
        <w:t>Приказу</w:t>
      </w:r>
      <w:r w:rsidR="00E243B2" w:rsidRPr="00866D59">
        <w:rPr>
          <w:rFonts w:eastAsia="Times New Roman" w:cs="Times New Roman"/>
          <w:szCs w:val="28"/>
          <w:lang w:eastAsia="ru-RU"/>
        </w:rPr>
        <w:t>)</w:t>
      </w:r>
      <w:r w:rsidRPr="00866D59">
        <w:rPr>
          <w:rFonts w:eastAsia="Times New Roman" w:cs="Times New Roman"/>
          <w:szCs w:val="28"/>
          <w:lang w:eastAsia="ru-RU"/>
        </w:rPr>
        <w:t xml:space="preserve"> </w:t>
      </w:r>
      <w:r w:rsidR="00E64B21" w:rsidRPr="00866D59">
        <w:rPr>
          <w:rFonts w:eastAsia="Times New Roman" w:cs="Times New Roman"/>
          <w:szCs w:val="28"/>
          <w:lang w:eastAsia="ru-RU"/>
        </w:rPr>
        <w:t>(далее – свод реестров муниципальных образований)</w:t>
      </w:r>
      <w:r w:rsidR="006B11BC" w:rsidRPr="00866D59">
        <w:rPr>
          <w:rFonts w:eastAsia="Times New Roman" w:cs="Times New Roman"/>
          <w:szCs w:val="28"/>
          <w:lang w:eastAsia="ru-RU"/>
        </w:rPr>
        <w:t>,</w:t>
      </w:r>
      <w:r w:rsidR="00E64B21" w:rsidRPr="00866D59">
        <w:rPr>
          <w:rFonts w:eastAsia="Times New Roman" w:cs="Times New Roman"/>
          <w:szCs w:val="28"/>
          <w:lang w:eastAsia="ru-RU"/>
        </w:rPr>
        <w:t xml:space="preserve"> </w:t>
      </w:r>
      <w:r w:rsidR="00570E14" w:rsidRPr="00866D59">
        <w:rPr>
          <w:rFonts w:eastAsia="Times New Roman" w:cs="Times New Roman"/>
          <w:szCs w:val="28"/>
          <w:lang w:eastAsia="ru-RU"/>
        </w:rPr>
        <w:t>в части свода реестров расходных обязательств муниципальных образований, входящих в состав субъекта Российской Федерации, в разрезе видов муниципальных образований</w:t>
      </w:r>
      <w:r w:rsidR="00045619" w:rsidRPr="00866D59">
        <w:rPr>
          <w:rFonts w:eastAsia="Times New Roman" w:cs="Times New Roman"/>
          <w:szCs w:val="28"/>
          <w:lang w:eastAsia="ru-RU"/>
        </w:rPr>
        <w:t xml:space="preserve"> (</w:t>
      </w:r>
      <w:r w:rsidR="00E51980" w:rsidRPr="00866D59">
        <w:rPr>
          <w:rFonts w:eastAsia="Times New Roman" w:cs="Times New Roman"/>
          <w:szCs w:val="28"/>
          <w:lang w:eastAsia="ru-RU"/>
        </w:rPr>
        <w:t>т</w:t>
      </w:r>
      <w:r w:rsidR="00045619" w:rsidRPr="00866D59">
        <w:rPr>
          <w:rFonts w:eastAsia="Times New Roman" w:cs="Times New Roman"/>
          <w:szCs w:val="28"/>
          <w:lang w:eastAsia="ru-RU"/>
        </w:rPr>
        <w:t>аблица 1 приложени</w:t>
      </w:r>
      <w:r w:rsidR="00607F3E" w:rsidRPr="00866D59">
        <w:rPr>
          <w:rFonts w:eastAsia="Times New Roman" w:cs="Times New Roman"/>
          <w:szCs w:val="28"/>
          <w:lang w:eastAsia="ru-RU"/>
        </w:rPr>
        <w:t>я</w:t>
      </w:r>
      <w:r w:rsidR="00045619" w:rsidRPr="00866D59">
        <w:rPr>
          <w:rFonts w:eastAsia="Times New Roman" w:cs="Times New Roman"/>
          <w:szCs w:val="28"/>
          <w:lang w:eastAsia="ru-RU"/>
        </w:rPr>
        <w:t xml:space="preserve"> </w:t>
      </w:r>
      <w:r w:rsidR="00A15D7F">
        <w:rPr>
          <w:rFonts w:eastAsia="Times New Roman" w:cs="Times New Roman"/>
          <w:szCs w:val="28"/>
          <w:lang w:eastAsia="ru-RU"/>
        </w:rPr>
        <w:t>№ </w:t>
      </w:r>
      <w:r w:rsidR="00202436" w:rsidRPr="00866D59">
        <w:rPr>
          <w:rFonts w:eastAsia="Times New Roman" w:cs="Times New Roman"/>
          <w:szCs w:val="28"/>
          <w:lang w:eastAsia="ru-RU"/>
        </w:rPr>
        <w:t xml:space="preserve">3 </w:t>
      </w:r>
      <w:r w:rsidR="00045619" w:rsidRPr="00866D59">
        <w:rPr>
          <w:rFonts w:eastAsia="Times New Roman" w:cs="Times New Roman"/>
          <w:szCs w:val="28"/>
          <w:lang w:eastAsia="ru-RU"/>
        </w:rPr>
        <w:t xml:space="preserve">к </w:t>
      </w:r>
      <w:r w:rsidR="00F02BBC" w:rsidRPr="00866D59">
        <w:rPr>
          <w:rFonts w:eastAsia="Times New Roman" w:cs="Times New Roman"/>
          <w:szCs w:val="28"/>
          <w:lang w:eastAsia="ru-RU"/>
        </w:rPr>
        <w:t>Приказу</w:t>
      </w:r>
      <w:r w:rsidR="00045619" w:rsidRPr="00866D59">
        <w:rPr>
          <w:rFonts w:eastAsia="Times New Roman" w:cs="Times New Roman"/>
          <w:szCs w:val="28"/>
          <w:lang w:eastAsia="ru-RU"/>
        </w:rPr>
        <w:t>)</w:t>
      </w:r>
      <w:r w:rsidR="00570E14" w:rsidRPr="00866D59">
        <w:rPr>
          <w:rFonts w:eastAsia="Times New Roman" w:cs="Times New Roman"/>
          <w:szCs w:val="28"/>
          <w:lang w:eastAsia="ru-RU"/>
        </w:rPr>
        <w:t xml:space="preserve"> </w:t>
      </w:r>
      <w:r w:rsidRPr="00866D59">
        <w:rPr>
          <w:rFonts w:eastAsia="Times New Roman" w:cs="Times New Roman"/>
          <w:szCs w:val="28"/>
          <w:lang w:eastAsia="ru-RU"/>
        </w:rPr>
        <w:t>осуществля</w:t>
      </w:r>
      <w:r w:rsidR="00E243B2" w:rsidRPr="00866D59">
        <w:rPr>
          <w:rFonts w:eastAsia="Times New Roman" w:cs="Times New Roman"/>
          <w:szCs w:val="28"/>
          <w:lang w:eastAsia="ru-RU"/>
        </w:rPr>
        <w:t>ется</w:t>
      </w:r>
      <w:r w:rsidRPr="00866D59">
        <w:rPr>
          <w:rFonts w:eastAsia="Times New Roman" w:cs="Times New Roman"/>
          <w:szCs w:val="28"/>
          <w:lang w:eastAsia="ru-RU"/>
        </w:rPr>
        <w:t xml:space="preserve"> на основании информации муниципальных районов, </w:t>
      </w:r>
      <w:r w:rsidR="00484740" w:rsidRPr="00866D59">
        <w:rPr>
          <w:rFonts w:eastAsia="Times New Roman" w:cs="Times New Roman"/>
          <w:szCs w:val="28"/>
          <w:lang w:eastAsia="ru-RU"/>
        </w:rPr>
        <w:t xml:space="preserve">муниципальных округов, </w:t>
      </w:r>
      <w:r w:rsidRPr="00866D59">
        <w:rPr>
          <w:rFonts w:eastAsia="Times New Roman" w:cs="Times New Roman"/>
          <w:szCs w:val="28"/>
          <w:lang w:eastAsia="ru-RU"/>
        </w:rPr>
        <w:t>городских округов, городских округов с внутригородским делением, городских поселений, сельских поселений, внутригородских районов, внутригородских муниципальных образований городов федерального значения, организация предоставления которой обеспечивается финансовыми органами субъектов Российской Федерации.</w:t>
      </w:r>
    </w:p>
    <w:p w14:paraId="33DE6F5F" w14:textId="323EC324" w:rsidR="000B61A6" w:rsidRPr="00866D59" w:rsidRDefault="00045619" w:rsidP="000B61A6">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Формирование свода реестров муниципальных образований в части свода реестров расходных обязательств муниципальных образований, входящих в состав субъекта Российской Федерации, в разрезе видов </w:t>
      </w:r>
      <w:r w:rsidR="00F85B18" w:rsidRPr="00866D59">
        <w:rPr>
          <w:rFonts w:eastAsia="Times New Roman" w:cs="Times New Roman"/>
          <w:szCs w:val="28"/>
          <w:lang w:eastAsia="ru-RU"/>
        </w:rPr>
        <w:t>полномочий</w:t>
      </w:r>
      <w:r w:rsidRPr="00866D59">
        <w:rPr>
          <w:rFonts w:eastAsia="Times New Roman" w:cs="Times New Roman"/>
          <w:szCs w:val="28"/>
          <w:lang w:eastAsia="ru-RU"/>
        </w:rPr>
        <w:t xml:space="preserve"> (</w:t>
      </w:r>
      <w:r w:rsidR="00E51980" w:rsidRPr="00866D59">
        <w:rPr>
          <w:rFonts w:eastAsia="Times New Roman" w:cs="Times New Roman"/>
          <w:szCs w:val="28"/>
          <w:lang w:eastAsia="ru-RU"/>
        </w:rPr>
        <w:t>т</w:t>
      </w:r>
      <w:r w:rsidRPr="00866D59">
        <w:rPr>
          <w:rFonts w:eastAsia="Times New Roman" w:cs="Times New Roman"/>
          <w:szCs w:val="28"/>
          <w:lang w:eastAsia="ru-RU"/>
        </w:rPr>
        <w:t xml:space="preserve">аблица </w:t>
      </w:r>
      <w:r w:rsidR="00F85B18" w:rsidRPr="00866D59">
        <w:rPr>
          <w:rFonts w:eastAsia="Times New Roman" w:cs="Times New Roman"/>
          <w:szCs w:val="28"/>
          <w:lang w:eastAsia="ru-RU"/>
        </w:rPr>
        <w:t>2</w:t>
      </w:r>
      <w:r w:rsidRPr="00866D59">
        <w:rPr>
          <w:rFonts w:eastAsia="Times New Roman" w:cs="Times New Roman"/>
          <w:szCs w:val="28"/>
          <w:lang w:eastAsia="ru-RU"/>
        </w:rPr>
        <w:t xml:space="preserve"> приложени</w:t>
      </w:r>
      <w:r w:rsidR="00607F3E" w:rsidRPr="00866D59">
        <w:rPr>
          <w:rFonts w:eastAsia="Times New Roman" w:cs="Times New Roman"/>
          <w:szCs w:val="28"/>
          <w:lang w:eastAsia="ru-RU"/>
        </w:rPr>
        <w:t xml:space="preserve">я </w:t>
      </w:r>
      <w:r w:rsidR="00A15D7F">
        <w:rPr>
          <w:rFonts w:eastAsia="Times New Roman" w:cs="Times New Roman"/>
          <w:szCs w:val="28"/>
          <w:lang w:eastAsia="ru-RU"/>
        </w:rPr>
        <w:t>№ </w:t>
      </w:r>
      <w:r w:rsidR="00202436" w:rsidRPr="00866D59">
        <w:rPr>
          <w:rFonts w:eastAsia="Times New Roman" w:cs="Times New Roman"/>
          <w:szCs w:val="28"/>
          <w:lang w:eastAsia="ru-RU"/>
        </w:rPr>
        <w:t xml:space="preserve">3 </w:t>
      </w:r>
      <w:r w:rsidRPr="00866D59">
        <w:rPr>
          <w:rFonts w:eastAsia="Times New Roman" w:cs="Times New Roman"/>
          <w:szCs w:val="28"/>
          <w:lang w:eastAsia="ru-RU"/>
        </w:rPr>
        <w:t xml:space="preserve">к </w:t>
      </w:r>
      <w:r w:rsidR="00F02BBC" w:rsidRPr="00866D59">
        <w:rPr>
          <w:rFonts w:eastAsia="Times New Roman" w:cs="Times New Roman"/>
          <w:szCs w:val="28"/>
          <w:lang w:eastAsia="ru-RU"/>
        </w:rPr>
        <w:t>Приказу</w:t>
      </w:r>
      <w:r w:rsidRPr="00866D59">
        <w:rPr>
          <w:rFonts w:eastAsia="Times New Roman" w:cs="Times New Roman"/>
          <w:szCs w:val="28"/>
          <w:lang w:eastAsia="ru-RU"/>
        </w:rPr>
        <w:t xml:space="preserve">) </w:t>
      </w:r>
      <w:r w:rsidR="000B61A6" w:rsidRPr="00866D59">
        <w:rPr>
          <w:rFonts w:eastAsia="Times New Roman" w:cs="Times New Roman"/>
          <w:szCs w:val="28"/>
          <w:lang w:eastAsia="ru-RU"/>
        </w:rPr>
        <w:t xml:space="preserve">осуществляется на основании </w:t>
      </w:r>
      <w:r w:rsidR="004E4BA7" w:rsidRPr="00866D59">
        <w:rPr>
          <w:rFonts w:eastAsia="Times New Roman" w:cs="Times New Roman"/>
          <w:szCs w:val="28"/>
          <w:lang w:eastAsia="ru-RU"/>
        </w:rPr>
        <w:t xml:space="preserve">таблицы 1 приложения </w:t>
      </w:r>
      <w:r w:rsidR="00A15D7F">
        <w:rPr>
          <w:rFonts w:eastAsia="Times New Roman" w:cs="Times New Roman"/>
          <w:szCs w:val="28"/>
          <w:lang w:eastAsia="ru-RU"/>
        </w:rPr>
        <w:t>№ </w:t>
      </w:r>
      <w:r w:rsidR="00202436" w:rsidRPr="00866D59">
        <w:rPr>
          <w:rFonts w:eastAsia="Times New Roman" w:cs="Times New Roman"/>
          <w:szCs w:val="28"/>
          <w:lang w:eastAsia="ru-RU"/>
        </w:rPr>
        <w:t xml:space="preserve">3 </w:t>
      </w:r>
      <w:r w:rsidR="003F63CA" w:rsidRPr="00866D59">
        <w:rPr>
          <w:rFonts w:eastAsia="Times New Roman" w:cs="Times New Roman"/>
          <w:szCs w:val="28"/>
          <w:lang w:eastAsia="ru-RU"/>
        </w:rPr>
        <w:t xml:space="preserve">к </w:t>
      </w:r>
      <w:r w:rsidR="00F02BBC" w:rsidRPr="00866D59">
        <w:rPr>
          <w:rFonts w:eastAsia="Times New Roman" w:cs="Times New Roman"/>
          <w:szCs w:val="28"/>
          <w:lang w:eastAsia="ru-RU"/>
        </w:rPr>
        <w:t>Приказу</w:t>
      </w:r>
      <w:r w:rsidR="003F63CA" w:rsidRPr="00866D59">
        <w:rPr>
          <w:rFonts w:eastAsia="Times New Roman" w:cs="Times New Roman"/>
          <w:szCs w:val="28"/>
          <w:lang w:eastAsia="ru-RU"/>
        </w:rPr>
        <w:t>.</w:t>
      </w:r>
    </w:p>
    <w:p w14:paraId="162CB748" w14:textId="6C064CC2" w:rsidR="008F5C88" w:rsidRDefault="00E243B2"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2</w:t>
      </w:r>
      <w:r w:rsidR="009C55CB" w:rsidRPr="00866D59">
        <w:rPr>
          <w:rFonts w:eastAsia="Times New Roman" w:cs="Times New Roman"/>
          <w:szCs w:val="28"/>
          <w:lang w:eastAsia="ru-RU"/>
        </w:rPr>
        <w:t>. При заполнении реестра субъекта Российской Федерации, свода реестров муниципальных образований</w:t>
      </w:r>
      <w:r w:rsidR="001331CA" w:rsidRPr="00866D59">
        <w:rPr>
          <w:rFonts w:eastAsia="Times New Roman" w:cs="Times New Roman"/>
          <w:szCs w:val="28"/>
          <w:lang w:eastAsia="ru-RU"/>
        </w:rPr>
        <w:t xml:space="preserve"> </w:t>
      </w:r>
      <w:r w:rsidR="009C55CB" w:rsidRPr="00866D59">
        <w:rPr>
          <w:rFonts w:eastAsia="Times New Roman" w:cs="Times New Roman"/>
          <w:szCs w:val="28"/>
          <w:lang w:eastAsia="ru-RU"/>
        </w:rPr>
        <w:t xml:space="preserve">также </w:t>
      </w:r>
      <w:r w:rsidRPr="00866D59">
        <w:rPr>
          <w:rFonts w:eastAsia="Times New Roman" w:cs="Times New Roman"/>
          <w:szCs w:val="28"/>
          <w:lang w:eastAsia="ru-RU"/>
        </w:rPr>
        <w:t xml:space="preserve">осуществляется заполнение </w:t>
      </w:r>
      <w:r w:rsidRPr="00866D59">
        <w:rPr>
          <w:szCs w:val="28"/>
        </w:rPr>
        <w:t xml:space="preserve">справочной таблицы по финансированию полномочий субъектов Российской Федерации и муниципальных образований по данным консолидированного бюджета субъекта Российской Федерации (приложение </w:t>
      </w:r>
      <w:r w:rsidR="00A15D7F">
        <w:rPr>
          <w:szCs w:val="28"/>
        </w:rPr>
        <w:t>№ </w:t>
      </w:r>
      <w:r w:rsidR="00484740" w:rsidRPr="00866D59">
        <w:rPr>
          <w:szCs w:val="28"/>
        </w:rPr>
        <w:t xml:space="preserve">5 </w:t>
      </w:r>
      <w:r w:rsidRPr="00866D59">
        <w:rPr>
          <w:szCs w:val="28"/>
        </w:rPr>
        <w:t xml:space="preserve">к </w:t>
      </w:r>
      <w:r w:rsidR="002A129B" w:rsidRPr="00866D59">
        <w:rPr>
          <w:szCs w:val="28"/>
        </w:rPr>
        <w:t>настоящим р</w:t>
      </w:r>
      <w:r w:rsidR="00484740" w:rsidRPr="00866D59">
        <w:rPr>
          <w:szCs w:val="28"/>
        </w:rPr>
        <w:t>екомендациям</w:t>
      </w:r>
      <w:r w:rsidRPr="00866D59">
        <w:rPr>
          <w:szCs w:val="28"/>
        </w:rPr>
        <w:t>)</w:t>
      </w:r>
      <w:r w:rsidR="00E64B21" w:rsidRPr="00866D59">
        <w:rPr>
          <w:szCs w:val="28"/>
        </w:rPr>
        <w:t xml:space="preserve"> (далее – справочная таблица)</w:t>
      </w:r>
      <w:r w:rsidRPr="00866D59">
        <w:rPr>
          <w:szCs w:val="28"/>
        </w:rPr>
        <w:t>.</w:t>
      </w:r>
    </w:p>
    <w:p w14:paraId="3B68D7E5" w14:textId="075C5688" w:rsidR="009C55CB" w:rsidRPr="00866D59" w:rsidRDefault="00E243B2"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3</w:t>
      </w:r>
      <w:r w:rsidR="009C55CB" w:rsidRPr="00866D59">
        <w:rPr>
          <w:rFonts w:eastAsia="Times New Roman" w:cs="Times New Roman"/>
          <w:szCs w:val="28"/>
          <w:lang w:eastAsia="ru-RU"/>
        </w:rPr>
        <w:t>. Для заполнения реестра субъекта Российской Федерации использ</w:t>
      </w:r>
      <w:r w:rsidRPr="00866D59">
        <w:rPr>
          <w:rFonts w:eastAsia="Times New Roman" w:cs="Times New Roman"/>
          <w:szCs w:val="28"/>
          <w:lang w:eastAsia="ru-RU"/>
        </w:rPr>
        <w:t>уется</w:t>
      </w:r>
      <w:r w:rsidR="009C55CB" w:rsidRPr="00866D59">
        <w:rPr>
          <w:rFonts w:eastAsia="Times New Roman" w:cs="Times New Roman"/>
          <w:szCs w:val="28"/>
          <w:lang w:eastAsia="ru-RU"/>
        </w:rPr>
        <w:t xml:space="preserve"> примерный справочник кодов и наименований расходных обязательств для подготовки реестров расходных обязательств субъектов Российской Федерации</w:t>
      </w:r>
      <w:r w:rsidR="009C55CB" w:rsidRPr="00866D59">
        <w:rPr>
          <w:rFonts w:eastAsia="Times New Roman" w:cs="Times New Roman"/>
          <w:sz w:val="24"/>
          <w:szCs w:val="24"/>
          <w:lang w:eastAsia="ru-RU"/>
        </w:rPr>
        <w:t xml:space="preserve"> </w:t>
      </w:r>
      <w:r w:rsidR="009C55CB" w:rsidRPr="00866D59">
        <w:rPr>
          <w:rFonts w:eastAsia="Times New Roman" w:cs="Times New Roman"/>
          <w:szCs w:val="28"/>
          <w:lang w:eastAsia="ru-RU"/>
        </w:rPr>
        <w:lastRenderedPageBreak/>
        <w:t xml:space="preserve">(далее – примерный справочник подготовки реестров субъектов Российской Федерации) (приложение </w:t>
      </w:r>
      <w:r w:rsidR="00A15D7F">
        <w:rPr>
          <w:rFonts w:eastAsia="Times New Roman" w:cs="Times New Roman"/>
          <w:szCs w:val="28"/>
          <w:lang w:eastAsia="ru-RU"/>
        </w:rPr>
        <w:t>№ </w:t>
      </w:r>
      <w:r w:rsidRPr="00866D59">
        <w:rPr>
          <w:rFonts w:eastAsia="Times New Roman" w:cs="Times New Roman"/>
          <w:szCs w:val="28"/>
          <w:lang w:eastAsia="ru-RU"/>
        </w:rPr>
        <w:t>1</w:t>
      </w:r>
      <w:r w:rsidR="009C55CB" w:rsidRPr="00866D59">
        <w:rPr>
          <w:rFonts w:eastAsia="Times New Roman" w:cs="Times New Roman"/>
          <w:szCs w:val="28"/>
          <w:lang w:eastAsia="ru-RU"/>
        </w:rPr>
        <w:t xml:space="preserve"> к настоящ</w:t>
      </w:r>
      <w:r w:rsidRPr="00866D59">
        <w:rPr>
          <w:rFonts w:eastAsia="Times New Roman" w:cs="Times New Roman"/>
          <w:szCs w:val="28"/>
          <w:lang w:eastAsia="ru-RU"/>
        </w:rPr>
        <w:t>им</w:t>
      </w:r>
      <w:r w:rsidR="009C55CB" w:rsidRPr="00866D59">
        <w:rPr>
          <w:rFonts w:eastAsia="Times New Roman" w:cs="Times New Roman"/>
          <w:szCs w:val="28"/>
          <w:lang w:eastAsia="ru-RU"/>
        </w:rPr>
        <w:t xml:space="preserve"> </w:t>
      </w:r>
      <w:r w:rsidRPr="00866D59">
        <w:rPr>
          <w:rFonts w:eastAsia="Times New Roman" w:cs="Times New Roman"/>
          <w:szCs w:val="28"/>
          <w:lang w:eastAsia="ru-RU"/>
        </w:rPr>
        <w:t>рекомендациям</w:t>
      </w:r>
      <w:r w:rsidR="009C55CB" w:rsidRPr="00866D59">
        <w:rPr>
          <w:rFonts w:eastAsia="Times New Roman" w:cs="Times New Roman"/>
          <w:szCs w:val="28"/>
          <w:lang w:eastAsia="ru-RU"/>
        </w:rPr>
        <w:t xml:space="preserve">), свода реестров муниципальных образований – примерный справочник кодов и наименований расходных обязательств для подготовки сводов реестров расходных обязательств муниципальных образований, входящих в состав субъекта Российской Федерации (далее – примерный справочник подготовки реестров муниципальных образований) (приложение </w:t>
      </w:r>
      <w:r w:rsidR="00A15D7F">
        <w:rPr>
          <w:rFonts w:eastAsia="Times New Roman" w:cs="Times New Roman"/>
          <w:szCs w:val="28"/>
          <w:lang w:eastAsia="ru-RU"/>
        </w:rPr>
        <w:t>№ </w:t>
      </w:r>
      <w:r w:rsidRPr="00866D59">
        <w:rPr>
          <w:rFonts w:eastAsia="Times New Roman" w:cs="Times New Roman"/>
          <w:szCs w:val="28"/>
          <w:lang w:eastAsia="ru-RU"/>
        </w:rPr>
        <w:t>2</w:t>
      </w:r>
      <w:r w:rsidR="009C55CB" w:rsidRPr="00866D59">
        <w:rPr>
          <w:rFonts w:eastAsia="Times New Roman" w:cs="Times New Roman"/>
          <w:szCs w:val="28"/>
          <w:lang w:eastAsia="ru-RU"/>
        </w:rPr>
        <w:t xml:space="preserve"> к настоящ</w:t>
      </w:r>
      <w:r w:rsidRPr="00866D59">
        <w:rPr>
          <w:rFonts w:eastAsia="Times New Roman" w:cs="Times New Roman"/>
          <w:szCs w:val="28"/>
          <w:lang w:eastAsia="ru-RU"/>
        </w:rPr>
        <w:t>им</w:t>
      </w:r>
      <w:r w:rsidR="009C55CB" w:rsidRPr="00866D59">
        <w:rPr>
          <w:rFonts w:eastAsia="Times New Roman" w:cs="Times New Roman"/>
          <w:szCs w:val="28"/>
          <w:lang w:eastAsia="ru-RU"/>
        </w:rPr>
        <w:t xml:space="preserve"> </w:t>
      </w:r>
      <w:r w:rsidRPr="00866D59">
        <w:rPr>
          <w:rFonts w:eastAsia="Times New Roman" w:cs="Times New Roman"/>
          <w:szCs w:val="28"/>
          <w:lang w:eastAsia="ru-RU"/>
        </w:rPr>
        <w:t>рекомендациям</w:t>
      </w:r>
      <w:r w:rsidR="009C55CB" w:rsidRPr="00866D59">
        <w:rPr>
          <w:rFonts w:eastAsia="Times New Roman" w:cs="Times New Roman"/>
          <w:szCs w:val="28"/>
          <w:lang w:eastAsia="ru-RU"/>
        </w:rPr>
        <w:t>), справочной таблицы – примерный справочник подготовки реестров субъектов Российской Федерации и примерный справочник подготовки реестров муниципальных образований.</w:t>
      </w:r>
    </w:p>
    <w:p w14:paraId="402F3C71" w14:textId="77777777" w:rsidR="009C55CB" w:rsidRPr="00866D59" w:rsidRDefault="00E243B2"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4</w:t>
      </w:r>
      <w:r w:rsidR="00023BC8" w:rsidRPr="00866D59">
        <w:rPr>
          <w:rFonts w:eastAsia="Times New Roman" w:cs="Times New Roman"/>
          <w:szCs w:val="28"/>
          <w:lang w:eastAsia="ru-RU"/>
        </w:rPr>
        <w:t>. </w:t>
      </w:r>
      <w:r w:rsidR="009C55CB" w:rsidRPr="00866D59">
        <w:rPr>
          <w:rFonts w:eastAsia="Times New Roman" w:cs="Times New Roman"/>
          <w:szCs w:val="28"/>
          <w:lang w:eastAsia="ru-RU"/>
        </w:rPr>
        <w:t>При заполнении реестров субъекта Российской Федерации, сводов реестров муниципальных образований</w:t>
      </w:r>
      <w:r w:rsidR="0013256D" w:rsidRPr="00866D59">
        <w:rPr>
          <w:rFonts w:eastAsia="Times New Roman" w:cs="Times New Roman"/>
          <w:szCs w:val="28"/>
          <w:lang w:eastAsia="ru-RU"/>
        </w:rPr>
        <w:t xml:space="preserve"> </w:t>
      </w:r>
      <w:r w:rsidR="009C55CB" w:rsidRPr="00866D59">
        <w:rPr>
          <w:rFonts w:eastAsia="Times New Roman" w:cs="Times New Roman"/>
          <w:szCs w:val="28"/>
          <w:lang w:eastAsia="ru-RU"/>
        </w:rPr>
        <w:t>заполняются следующие реквизиты:</w:t>
      </w:r>
    </w:p>
    <w:p w14:paraId="6F2E8321"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наименование финансового органа субъекта Российской Федерации;</w:t>
      </w:r>
    </w:p>
    <w:p w14:paraId="66697F26"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наименование бюджета (для реестра субъекта Российской Федерации);</w:t>
      </w:r>
    </w:p>
    <w:p w14:paraId="783FBFE0"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должность руководителя финансового органа субъекта Российской Федерации;</w:t>
      </w:r>
    </w:p>
    <w:p w14:paraId="40B0E3DE"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фамилия, имя, отчество </w:t>
      </w:r>
      <w:r w:rsidR="003E704E" w:rsidRPr="00866D59">
        <w:rPr>
          <w:rFonts w:eastAsia="Times New Roman" w:cs="Times New Roman"/>
          <w:szCs w:val="28"/>
          <w:lang w:eastAsia="ru-RU"/>
        </w:rPr>
        <w:t xml:space="preserve">(при наличии) </w:t>
      </w:r>
      <w:r w:rsidRPr="00866D59">
        <w:rPr>
          <w:rFonts w:eastAsia="Times New Roman" w:cs="Times New Roman"/>
          <w:szCs w:val="28"/>
          <w:lang w:eastAsia="ru-RU"/>
        </w:rPr>
        <w:t>руководителя финансового органа субъекта Российской Федерации;</w:t>
      </w:r>
    </w:p>
    <w:p w14:paraId="5D22A047"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должность, фамилия, имя, отчество </w:t>
      </w:r>
      <w:r w:rsidR="003E704E" w:rsidRPr="00866D59">
        <w:rPr>
          <w:rFonts w:eastAsia="Times New Roman" w:cs="Times New Roman"/>
          <w:szCs w:val="28"/>
          <w:lang w:eastAsia="ru-RU"/>
        </w:rPr>
        <w:t xml:space="preserve">(при наличии) </w:t>
      </w:r>
      <w:r w:rsidRPr="00866D59">
        <w:rPr>
          <w:rFonts w:eastAsia="Times New Roman" w:cs="Times New Roman"/>
          <w:szCs w:val="28"/>
          <w:lang w:eastAsia="ru-RU"/>
        </w:rPr>
        <w:t>исполнителя, ответственного за формирование реестра субъекта Российской Федерации и (или) свода реестров муниципальных образований;</w:t>
      </w:r>
    </w:p>
    <w:p w14:paraId="146B9B76"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номер телефона с указанием кода города и адреса электронной почты исполнителя, ответственного за формирование реестра субъекта Российской Федерации</w:t>
      </w:r>
      <w:r w:rsidR="00A70878" w:rsidRPr="00866D59">
        <w:rPr>
          <w:rFonts w:eastAsia="Times New Roman" w:cs="Times New Roman"/>
          <w:szCs w:val="28"/>
          <w:lang w:eastAsia="ru-RU"/>
        </w:rPr>
        <w:t xml:space="preserve"> и (или) свода реестров муниципальных</w:t>
      </w:r>
      <w:r w:rsidRPr="00866D59">
        <w:rPr>
          <w:rFonts w:eastAsia="Times New Roman" w:cs="Times New Roman"/>
          <w:szCs w:val="28"/>
          <w:lang w:eastAsia="ru-RU"/>
        </w:rPr>
        <w:t xml:space="preserve"> образований;</w:t>
      </w:r>
    </w:p>
    <w:p w14:paraId="7F37C545"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дата подписания руководителем финансового органа субъекта Российской Федерации реестра субъекта Российской Федерации.</w:t>
      </w:r>
    </w:p>
    <w:p w14:paraId="1997EC3E"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При заполнении справочной таблицы заполняются следующие реквизиты:</w:t>
      </w:r>
    </w:p>
    <w:p w14:paraId="744EC9E2"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наименование финансового органа субъекта Российской Федерации;</w:t>
      </w:r>
    </w:p>
    <w:p w14:paraId="0DA3C842"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наименование бюджета;</w:t>
      </w:r>
    </w:p>
    <w:p w14:paraId="5F4647D8"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должность высшего должностного лица субъекта Российской Федерации;</w:t>
      </w:r>
    </w:p>
    <w:p w14:paraId="263F0854" w14:textId="77777777" w:rsidR="009C55CB" w:rsidRPr="00866D59"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 фамилия, имя, отчество</w:t>
      </w:r>
      <w:r w:rsidR="003E704E" w:rsidRPr="00866D59">
        <w:rPr>
          <w:rFonts w:eastAsia="Times New Roman" w:cs="Times New Roman"/>
          <w:szCs w:val="28"/>
          <w:lang w:eastAsia="ru-RU"/>
        </w:rPr>
        <w:t xml:space="preserve"> (при наличии) </w:t>
      </w:r>
      <w:r w:rsidRPr="00866D59">
        <w:rPr>
          <w:rFonts w:eastAsia="Times New Roman" w:cs="Times New Roman"/>
          <w:szCs w:val="28"/>
          <w:lang w:eastAsia="ru-RU"/>
        </w:rPr>
        <w:t>высшего должностного лица субъекта Российской Федерации;</w:t>
      </w:r>
    </w:p>
    <w:p w14:paraId="5B2F56B4" w14:textId="77777777" w:rsidR="009C55CB" w:rsidRPr="00866D59"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 должность и фамилия, имя, отчество</w:t>
      </w:r>
      <w:r w:rsidR="003E704E" w:rsidRPr="00866D59">
        <w:rPr>
          <w:rFonts w:eastAsia="Times New Roman" w:cs="Times New Roman"/>
          <w:szCs w:val="28"/>
          <w:lang w:eastAsia="ru-RU"/>
        </w:rPr>
        <w:t xml:space="preserve"> (при наличии)</w:t>
      </w:r>
      <w:r w:rsidRPr="00866D59">
        <w:rPr>
          <w:rFonts w:eastAsia="Times New Roman" w:cs="Times New Roman"/>
          <w:szCs w:val="28"/>
          <w:lang w:eastAsia="ru-RU"/>
        </w:rPr>
        <w:t xml:space="preserve"> исполнителя, ответственного за формирование справочной таблицы;</w:t>
      </w:r>
    </w:p>
    <w:p w14:paraId="421E2F93" w14:textId="77777777" w:rsidR="009C55CB" w:rsidRPr="00866D59"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 номер телефона с указанием кода города и адреса электронной почты исполнителя, ответственного за формирование справочной таблицы;</w:t>
      </w:r>
    </w:p>
    <w:p w14:paraId="1B1401BB" w14:textId="77777777" w:rsidR="009C55CB" w:rsidRPr="00866D59"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 дата подписания высшим должностным лицом субъекта Российской Федерации справочной таблицы.</w:t>
      </w:r>
    </w:p>
    <w:p w14:paraId="699328EA" w14:textId="77777777" w:rsidR="009C55CB" w:rsidRPr="00866D59" w:rsidRDefault="009C55CB" w:rsidP="009C55CB">
      <w:pPr>
        <w:autoSpaceDE w:val="0"/>
        <w:autoSpaceDN w:val="0"/>
        <w:adjustRightInd w:val="0"/>
        <w:spacing w:after="0" w:line="245" w:lineRule="auto"/>
        <w:ind w:firstLine="709"/>
        <w:jc w:val="both"/>
        <w:rPr>
          <w:rFonts w:eastAsia="Times New Roman" w:cs="Times New Roman"/>
          <w:sz w:val="24"/>
          <w:szCs w:val="24"/>
          <w:lang w:eastAsia="ru-RU"/>
        </w:rPr>
      </w:pPr>
    </w:p>
    <w:p w14:paraId="65F35F31" w14:textId="77777777" w:rsidR="008F5C88" w:rsidRDefault="009C55CB" w:rsidP="009C55CB">
      <w:pPr>
        <w:autoSpaceDE w:val="0"/>
        <w:autoSpaceDN w:val="0"/>
        <w:adjustRightInd w:val="0"/>
        <w:spacing w:after="0" w:line="245" w:lineRule="auto"/>
        <w:jc w:val="center"/>
        <w:outlineLvl w:val="1"/>
        <w:rPr>
          <w:rFonts w:eastAsia="Times New Roman" w:cs="Times New Roman"/>
          <w:b/>
          <w:szCs w:val="28"/>
          <w:lang w:eastAsia="ru-RU"/>
        </w:rPr>
      </w:pPr>
      <w:r w:rsidRPr="00866D59">
        <w:rPr>
          <w:rFonts w:eastAsia="Times New Roman" w:cs="Times New Roman"/>
          <w:b/>
          <w:szCs w:val="28"/>
          <w:lang w:val="en-US" w:eastAsia="ru-RU"/>
        </w:rPr>
        <w:t>II</w:t>
      </w:r>
      <w:r w:rsidRPr="00866D59">
        <w:rPr>
          <w:rFonts w:eastAsia="Times New Roman" w:cs="Times New Roman"/>
          <w:b/>
          <w:szCs w:val="28"/>
          <w:lang w:eastAsia="ru-RU"/>
        </w:rPr>
        <w:t>. Рекомендации по заполнению реестра субъекта Российской Федерации</w:t>
      </w:r>
    </w:p>
    <w:p w14:paraId="7D23D54E" w14:textId="4C8002AC" w:rsidR="009C55CB" w:rsidRPr="00866D59" w:rsidRDefault="009C55CB" w:rsidP="009C55CB">
      <w:pPr>
        <w:autoSpaceDE w:val="0"/>
        <w:autoSpaceDN w:val="0"/>
        <w:adjustRightInd w:val="0"/>
        <w:spacing w:after="0" w:line="245" w:lineRule="auto"/>
        <w:ind w:firstLine="709"/>
        <w:jc w:val="both"/>
        <w:rPr>
          <w:rFonts w:eastAsia="Times New Roman" w:cs="Times New Roman"/>
          <w:sz w:val="24"/>
          <w:szCs w:val="24"/>
          <w:lang w:eastAsia="ru-RU"/>
        </w:rPr>
      </w:pPr>
    </w:p>
    <w:p w14:paraId="62BB15BC" w14:textId="7D114F4B" w:rsidR="009C55CB" w:rsidRPr="00866D59" w:rsidRDefault="00E64B21" w:rsidP="009C55CB">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5</w:t>
      </w:r>
      <w:r w:rsidR="009C55CB" w:rsidRPr="00866D59">
        <w:rPr>
          <w:rFonts w:eastAsia="Times New Roman" w:cs="Times New Roman"/>
          <w:szCs w:val="28"/>
          <w:lang w:eastAsia="ru-RU"/>
        </w:rPr>
        <w:t xml:space="preserve">. Реестр субъекта Российской Федерации заполняется </w:t>
      </w:r>
      <w:r w:rsidR="00F14DE5" w:rsidRPr="00866D59">
        <w:rPr>
          <w:rFonts w:eastAsia="Times New Roman" w:cs="Times New Roman"/>
          <w:szCs w:val="28"/>
          <w:lang w:eastAsia="ru-RU"/>
        </w:rPr>
        <w:t>(</w:t>
      </w:r>
      <w:hyperlink r:id="rId8" w:history="1">
        <w:r w:rsidR="009C55CB" w:rsidRPr="00866D59">
          <w:rPr>
            <w:rFonts w:eastAsia="Times New Roman" w:cs="Times New Roman"/>
            <w:szCs w:val="28"/>
            <w:lang w:eastAsia="ru-RU"/>
          </w:rPr>
          <w:t>приложение</w:t>
        </w:r>
      </w:hyperlink>
      <w:r w:rsidR="009C55CB" w:rsidRPr="00866D59">
        <w:rPr>
          <w:rFonts w:eastAsia="Times New Roman" w:cs="Times New Roman"/>
          <w:szCs w:val="28"/>
          <w:lang w:eastAsia="ru-RU"/>
        </w:rPr>
        <w:t xml:space="preserve"> </w:t>
      </w:r>
      <w:r w:rsidR="00A15D7F">
        <w:rPr>
          <w:rFonts w:eastAsia="Times New Roman" w:cs="Times New Roman"/>
          <w:szCs w:val="28"/>
          <w:lang w:eastAsia="ru-RU"/>
        </w:rPr>
        <w:t>№ </w:t>
      </w:r>
      <w:r w:rsidR="00202436" w:rsidRPr="00866D59">
        <w:rPr>
          <w:rFonts w:eastAsia="Times New Roman" w:cs="Times New Roman"/>
          <w:szCs w:val="28"/>
          <w:lang w:eastAsia="ru-RU"/>
        </w:rPr>
        <w:t xml:space="preserve">2 </w:t>
      </w:r>
      <w:r w:rsidR="009C55CB" w:rsidRPr="00866D59">
        <w:rPr>
          <w:rFonts w:eastAsia="Times New Roman" w:cs="Times New Roman"/>
          <w:szCs w:val="28"/>
          <w:lang w:eastAsia="ru-RU"/>
        </w:rPr>
        <w:t xml:space="preserve">к </w:t>
      </w:r>
      <w:r w:rsidR="00484740" w:rsidRPr="00866D59">
        <w:rPr>
          <w:rFonts w:eastAsia="Times New Roman" w:cs="Times New Roman"/>
          <w:szCs w:val="28"/>
          <w:lang w:eastAsia="ru-RU"/>
        </w:rPr>
        <w:t>Приказу</w:t>
      </w:r>
      <w:r w:rsidR="00F14DE5" w:rsidRPr="00866D59">
        <w:rPr>
          <w:rFonts w:eastAsia="Times New Roman" w:cs="Times New Roman"/>
          <w:szCs w:val="28"/>
          <w:lang w:eastAsia="ru-RU"/>
        </w:rPr>
        <w:t>)</w:t>
      </w:r>
      <w:r w:rsidR="00EB12A4" w:rsidRPr="00866D59">
        <w:rPr>
          <w:rFonts w:eastAsia="Times New Roman" w:cs="Times New Roman"/>
          <w:szCs w:val="28"/>
          <w:lang w:eastAsia="ru-RU"/>
        </w:rPr>
        <w:t xml:space="preserve"> с отражением </w:t>
      </w:r>
      <w:r w:rsidR="009C55CB" w:rsidRPr="00866D59">
        <w:rPr>
          <w:rFonts w:eastAsia="Times New Roman" w:cs="Times New Roman"/>
          <w:szCs w:val="28"/>
          <w:lang w:eastAsia="ru-RU"/>
        </w:rPr>
        <w:t>следующей информации:</w:t>
      </w:r>
    </w:p>
    <w:p w14:paraId="0E63A1F0" w14:textId="77777777" w:rsidR="008F5C88"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 наименование полномочия, расходного обязательства субъекта Российской Федерации (графа 1</w:t>
      </w:r>
      <w:r w:rsidR="00F14DE5"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w:t>
      </w:r>
    </w:p>
    <w:p w14:paraId="5E083DF9" w14:textId="4497CB6B" w:rsidR="009C55CB" w:rsidRPr="00866D59"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lastRenderedPageBreak/>
        <w:t>- код строки согласно примерному справочнику подготовки реестров субъектов Российской Федерации (графа 2</w:t>
      </w:r>
      <w:r w:rsidR="00F14DE5"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w:t>
      </w:r>
    </w:p>
    <w:p w14:paraId="7D3E588A" w14:textId="2312AD55" w:rsidR="009C55CB" w:rsidRPr="00866D59"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нормативное правовое регулирование, определяющее финансовое обеспечение и порядок расходования средств (в части указания федеральных законов, указов Президента Российской Федерации, нормативных правовых актов Правительства Российской Федерации, в том числе государственных программ Российской Федерации, актов федеральных органов </w:t>
      </w:r>
      <w:r w:rsidR="00AF6FDD" w:rsidRPr="00866D59">
        <w:rPr>
          <w:rFonts w:eastAsia="Times New Roman" w:cs="Times New Roman"/>
          <w:szCs w:val="28"/>
          <w:lang w:eastAsia="ru-RU"/>
        </w:rPr>
        <w:t>исполнительной власти,</w:t>
      </w:r>
      <w:r w:rsidR="008F5C88">
        <w:rPr>
          <w:rFonts w:eastAsia="Times New Roman" w:cs="Times New Roman"/>
          <w:szCs w:val="28"/>
          <w:lang w:eastAsia="ru-RU"/>
        </w:rPr>
        <w:t xml:space="preserve"> </w:t>
      </w:r>
      <w:r w:rsidRPr="00866D59">
        <w:rPr>
          <w:rFonts w:eastAsia="Times New Roman" w:cs="Times New Roman"/>
          <w:szCs w:val="28"/>
          <w:lang w:eastAsia="ru-RU"/>
        </w:rPr>
        <w:t>соглашений</w:t>
      </w:r>
      <w:r w:rsidR="00AF6FDD" w:rsidRPr="00866D59">
        <w:rPr>
          <w:rFonts w:eastAsia="Times New Roman" w:cs="Times New Roman"/>
          <w:szCs w:val="28"/>
          <w:lang w:eastAsia="ru-RU"/>
        </w:rPr>
        <w:t xml:space="preserve"> </w:t>
      </w:r>
      <w:r w:rsidR="004A2ACF" w:rsidRPr="00866D59">
        <w:rPr>
          <w:rFonts w:eastAsia="Times New Roman" w:cs="Times New Roman"/>
          <w:szCs w:val="28"/>
          <w:lang w:eastAsia="ru-RU"/>
        </w:rPr>
        <w:t xml:space="preserve">(договоров) </w:t>
      </w:r>
      <w:r w:rsidR="00AF6FDD" w:rsidRPr="00866D59">
        <w:rPr>
          <w:rFonts w:eastAsia="Times New Roman" w:cs="Times New Roman"/>
          <w:szCs w:val="28"/>
          <w:lang w:eastAsia="ru-RU"/>
        </w:rPr>
        <w:t>Российской Федерации</w:t>
      </w:r>
      <w:r w:rsidRPr="00866D59">
        <w:rPr>
          <w:rFonts w:eastAsia="Times New Roman" w:cs="Times New Roman"/>
          <w:szCs w:val="28"/>
          <w:lang w:eastAsia="ru-RU"/>
        </w:rPr>
        <w:t xml:space="preserve"> </w:t>
      </w:r>
      <w:r w:rsidR="00FF2DA7" w:rsidRPr="00866D59">
        <w:rPr>
          <w:rFonts w:eastAsia="Times New Roman" w:cs="Times New Roman"/>
          <w:szCs w:val="28"/>
          <w:lang w:eastAsia="ru-RU"/>
        </w:rPr>
        <w:t xml:space="preserve">(далее - акты федерального законодательства, соглашения) </w:t>
      </w:r>
      <w:r w:rsidRPr="00866D59">
        <w:rPr>
          <w:rFonts w:eastAsia="Times New Roman" w:cs="Times New Roman"/>
          <w:szCs w:val="28"/>
          <w:lang w:eastAsia="ru-RU"/>
        </w:rPr>
        <w:t>по предметам совместного ведения Российской Федерации и субъектов Российской Федерации) (графы 3 - 22</w:t>
      </w:r>
      <w:r w:rsidR="00F14DE5"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w:t>
      </w:r>
    </w:p>
    <w:p w14:paraId="5BD7933A" w14:textId="77777777" w:rsidR="009C55CB" w:rsidRPr="00866D59"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 нормативное правовое регулирование, определяющее финансовое обеспечение и порядок расходования средств (в части указания законов субъекта Российской Федерации, нормативных правовых актов субъекта Российской Федерации) (графы 23 - 28</w:t>
      </w:r>
      <w:r w:rsidR="00F14DE5"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w:t>
      </w:r>
    </w:p>
    <w:p w14:paraId="783803E4" w14:textId="77777777" w:rsidR="009C55CB" w:rsidRPr="00866D59"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 </w:t>
      </w:r>
      <w:r w:rsidR="00E51765" w:rsidRPr="00866D59">
        <w:rPr>
          <w:rFonts w:eastAsia="Times New Roman" w:cs="Times New Roman"/>
          <w:szCs w:val="28"/>
          <w:lang w:eastAsia="ru-RU"/>
        </w:rPr>
        <w:t xml:space="preserve">код </w:t>
      </w:r>
      <w:r w:rsidRPr="00866D59">
        <w:rPr>
          <w:rFonts w:eastAsia="Times New Roman" w:cs="Times New Roman"/>
          <w:szCs w:val="28"/>
          <w:lang w:eastAsia="ru-RU"/>
        </w:rPr>
        <w:t xml:space="preserve">группы </w:t>
      </w:r>
      <w:r w:rsidR="00E51765" w:rsidRPr="00866D59">
        <w:rPr>
          <w:rFonts w:eastAsia="Times New Roman" w:cs="Times New Roman"/>
          <w:szCs w:val="28"/>
          <w:lang w:eastAsia="ru-RU"/>
        </w:rPr>
        <w:t xml:space="preserve">полномочий, расходных обязательств </w:t>
      </w:r>
      <w:r w:rsidRPr="00866D59">
        <w:rPr>
          <w:rFonts w:eastAsia="Times New Roman" w:cs="Times New Roman"/>
          <w:szCs w:val="28"/>
          <w:lang w:eastAsia="ru-RU"/>
        </w:rPr>
        <w:t>согласно примерному справочнику подготовки реестров субъектов Российской Федерации (графа 29</w:t>
      </w:r>
      <w:r w:rsidR="00F14DE5"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w:t>
      </w:r>
    </w:p>
    <w:p w14:paraId="17FA2A48" w14:textId="77777777" w:rsidR="009C55CB" w:rsidRPr="00866D59"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 код раздела, подраздела бюджетной классификации Российской Федерации, по которому отражаются расходные обязательства субъекта Российской Федерации (графа 30</w:t>
      </w:r>
      <w:r w:rsidR="00F14DE5"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w:t>
      </w:r>
    </w:p>
    <w:p w14:paraId="7334C7B9" w14:textId="77777777" w:rsidR="009C55CB" w:rsidRPr="00866D59"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 объем средств на исполнение расходного обязательства (отчетный финансовый год (план, факт), текущий финансовый год (план), очередной финансовый год (прогноз), плановый период (прогноз на два года)) (графы 31 - 54</w:t>
      </w:r>
      <w:r w:rsidR="00F14DE5"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w:t>
      </w:r>
    </w:p>
    <w:p w14:paraId="4ADEED8E" w14:textId="77777777" w:rsidR="009C55CB" w:rsidRPr="00866D59" w:rsidRDefault="009C55CB" w:rsidP="009C55CB">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 объем средств на исполнение расходного обязательства без учета расходов на осуществление капитальных вложений в объекты государственной (муниципальной) собственности (отчетный финансовый год (план, факт), текущий финансовый год (план), очередной финансовый год (прогноз), плановый период (прогноз на два года)) (графы 55 - 78</w:t>
      </w:r>
      <w:r w:rsidR="00F14DE5"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w:t>
      </w:r>
    </w:p>
    <w:p w14:paraId="654C4969"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объем средств на исполнение расходного обязательства исходя из оценки стоимости расходного обязательства (отчетный финансовый год, текущий финансовы</w:t>
      </w:r>
      <w:r w:rsidR="00937D4D" w:rsidRPr="00866D59">
        <w:rPr>
          <w:rFonts w:eastAsia="Times New Roman" w:cs="Times New Roman"/>
          <w:szCs w:val="28"/>
          <w:lang w:eastAsia="ru-RU"/>
        </w:rPr>
        <w:t>й год, очередной финансовый год</w:t>
      </w:r>
      <w:r w:rsidRPr="00866D59">
        <w:rPr>
          <w:rFonts w:eastAsia="Times New Roman" w:cs="Times New Roman"/>
          <w:szCs w:val="28"/>
          <w:lang w:eastAsia="ru-RU"/>
        </w:rPr>
        <w:t>) (графы 79 - 90</w:t>
      </w:r>
      <w:r w:rsidR="00F14DE5"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w:t>
      </w:r>
    </w:p>
    <w:p w14:paraId="3AA91F68"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объем средств на исполнение расходного обязательства исходя из оценки стоимости расходного обязательства без учета расходов на осуществление капитальных вложений в объекты государственной (муниципальной) собственности (отчетный финансовый год, текущий финансовы</w:t>
      </w:r>
      <w:r w:rsidR="00937D4D" w:rsidRPr="00866D59">
        <w:rPr>
          <w:rFonts w:eastAsia="Times New Roman" w:cs="Times New Roman"/>
          <w:szCs w:val="28"/>
          <w:lang w:eastAsia="ru-RU"/>
        </w:rPr>
        <w:t>й год, очередной финансовый год</w:t>
      </w:r>
      <w:r w:rsidRPr="00866D59">
        <w:rPr>
          <w:rFonts w:eastAsia="Times New Roman" w:cs="Times New Roman"/>
          <w:szCs w:val="28"/>
          <w:lang w:eastAsia="ru-RU"/>
        </w:rPr>
        <w:t>) (графы 91 - 102</w:t>
      </w:r>
      <w:r w:rsidR="00F14DE5"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w:t>
      </w:r>
    </w:p>
    <w:p w14:paraId="05269F98"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методика расчета оценки стоимости расходного обязательства (графа 103</w:t>
      </w:r>
      <w:r w:rsidR="00F14DE5"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w:t>
      </w:r>
    </w:p>
    <w:p w14:paraId="300F2072" w14:textId="77777777" w:rsidR="008F5C88" w:rsidRDefault="00E64B21" w:rsidP="009C55CB">
      <w:pPr>
        <w:autoSpaceDE w:val="0"/>
        <w:autoSpaceDN w:val="0"/>
        <w:adjustRightInd w:val="0"/>
        <w:spacing w:after="0" w:line="240" w:lineRule="auto"/>
        <w:ind w:firstLine="709"/>
        <w:jc w:val="both"/>
        <w:rPr>
          <w:rFonts w:eastAsia="Times New Roman" w:cs="Times New Roman"/>
          <w:b/>
          <w:szCs w:val="28"/>
          <w:lang w:eastAsia="ru-RU"/>
        </w:rPr>
      </w:pPr>
      <w:r w:rsidRPr="00866D59">
        <w:rPr>
          <w:rFonts w:eastAsia="Times New Roman" w:cs="Times New Roman"/>
          <w:szCs w:val="28"/>
          <w:lang w:eastAsia="ru-RU"/>
        </w:rPr>
        <w:t>6</w:t>
      </w:r>
      <w:r w:rsidR="009C55CB" w:rsidRPr="00866D59">
        <w:rPr>
          <w:rFonts w:eastAsia="Times New Roman" w:cs="Times New Roman"/>
          <w:szCs w:val="28"/>
          <w:lang w:eastAsia="ru-RU"/>
        </w:rPr>
        <w:t>. Укрупненные разделы реестра субъекта Российской Федерации</w:t>
      </w:r>
      <w:r w:rsidRPr="00866D59">
        <w:rPr>
          <w:rFonts w:eastAsia="Times New Roman" w:cs="Times New Roman"/>
          <w:szCs w:val="28"/>
          <w:lang w:eastAsia="ru-RU"/>
        </w:rPr>
        <w:t xml:space="preserve"> </w:t>
      </w:r>
      <w:r w:rsidR="009C55CB" w:rsidRPr="00866D59">
        <w:rPr>
          <w:rFonts w:eastAsia="Times New Roman" w:cs="Times New Roman"/>
          <w:szCs w:val="28"/>
          <w:lang w:eastAsia="ru-RU"/>
        </w:rPr>
        <w:t xml:space="preserve">заполняются информацией о конкретных расходных обязательствах субъектов </w:t>
      </w:r>
      <w:r w:rsidR="009C55CB" w:rsidRPr="00866D59">
        <w:rPr>
          <w:rFonts w:eastAsia="Times New Roman" w:cs="Times New Roman"/>
          <w:szCs w:val="28"/>
          <w:lang w:eastAsia="ru-RU"/>
        </w:rPr>
        <w:lastRenderedPageBreak/>
        <w:t>Российской Федерации с дополнением необходимого количества строк и соответствующей нумерации в графе 2 «Код строки».</w:t>
      </w:r>
    </w:p>
    <w:p w14:paraId="68DA1E7C" w14:textId="1F483467" w:rsidR="009C55CB" w:rsidRPr="00866D59" w:rsidRDefault="009C55CB" w:rsidP="009C55CB">
      <w:pPr>
        <w:autoSpaceDE w:val="0"/>
        <w:autoSpaceDN w:val="0"/>
        <w:adjustRightInd w:val="0"/>
        <w:spacing w:after="0" w:line="240" w:lineRule="auto"/>
        <w:ind w:firstLine="709"/>
        <w:jc w:val="both"/>
        <w:rPr>
          <w:rFonts w:eastAsia="Times New Roman" w:cs="Times New Roman"/>
          <w:bCs/>
          <w:szCs w:val="28"/>
          <w:lang w:eastAsia="ru-RU"/>
        </w:rPr>
      </w:pPr>
      <w:r w:rsidRPr="00866D59">
        <w:rPr>
          <w:rFonts w:eastAsia="Times New Roman" w:cs="Times New Roman"/>
          <w:bCs/>
          <w:szCs w:val="28"/>
          <w:lang w:eastAsia="ru-RU"/>
        </w:rPr>
        <w:t xml:space="preserve">В реестре субъекта Российской Федерации по итоговой строке 8000 отражаются суммы по всем расходным обязательствам. Строка 8000 по графам </w:t>
      </w:r>
      <w:r w:rsidR="005430A1" w:rsidRPr="00866D59">
        <w:rPr>
          <w:rFonts w:eastAsia="Times New Roman" w:cs="Times New Roman"/>
          <w:bCs/>
          <w:szCs w:val="28"/>
          <w:lang w:eastAsia="ru-RU"/>
        </w:rPr>
        <w:br/>
      </w:r>
      <w:r w:rsidRPr="00866D59">
        <w:rPr>
          <w:rFonts w:eastAsia="Times New Roman" w:cs="Times New Roman"/>
          <w:bCs/>
          <w:szCs w:val="28"/>
          <w:lang w:eastAsia="ru-RU"/>
        </w:rPr>
        <w:t>3 - 30 и 103 не заполняется, по графам 31 - 102 - является суммой строк по кодам примерного справочника подготовки реестров субъектов Российской Федерации 1000, 2000, 3000, 4000, 5000, 6000, 7000.</w:t>
      </w:r>
    </w:p>
    <w:p w14:paraId="12D05D35" w14:textId="77777777" w:rsidR="009C55CB" w:rsidRPr="00866D59" w:rsidRDefault="00E64B21"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7</w:t>
      </w:r>
      <w:r w:rsidR="009C55CB" w:rsidRPr="00866D59">
        <w:rPr>
          <w:rFonts w:eastAsia="Times New Roman" w:cs="Times New Roman"/>
          <w:szCs w:val="28"/>
          <w:lang w:eastAsia="ru-RU"/>
        </w:rPr>
        <w:t>. Для формирования реестра субъекта Российской Федерации все расходные обязательства субъекта Российской Федерации делятся на следующие группы с последующей детализацией:</w:t>
      </w:r>
    </w:p>
    <w:p w14:paraId="5E946BC8"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расходные обязательства, возникшие в результате принятия нормативных правовых актов субъекта Российской Федерации, заключения договоров (соглашений) по предметам совместного ведения Российской Федерации и субъектов Российской Федерации (раздел 1</w:t>
      </w:r>
      <w:r w:rsidR="00F14DE5"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w:t>
      </w:r>
    </w:p>
    <w:p w14:paraId="7EF7B3F7"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расходные обязательства, возникшие в результате принятия нормативных правовых актов субъекта Российской Федерации по предметам ведения субъекта Российской Федерации (раздел 2</w:t>
      </w:r>
      <w:r w:rsidR="00F14DE5"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w:t>
      </w:r>
    </w:p>
    <w:p w14:paraId="7FC0028A"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расходные обязательства, возникшие в результате принятия нормативных правовых актов субъекта Российской Федерации, предусматривающих предоставление из бюджета субъекта Российской Федерации межбюджетных трансфертов (раздел 3</w:t>
      </w:r>
      <w:r w:rsidR="00F14DE5"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w:t>
      </w:r>
    </w:p>
    <w:p w14:paraId="042E530F" w14:textId="5EC4C2F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расходные обязательства, возникшие в результате принятия нормативных правовых актов субъекта Российской Федерации, предусматривающих реализацию субъектом Российской Федерации переданных полномочий (раздел 4</w:t>
      </w:r>
      <w:r w:rsidR="00F14DE5"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w:t>
      </w:r>
    </w:p>
    <w:p w14:paraId="003521B9" w14:textId="130BDE63" w:rsidR="009C55CB" w:rsidRPr="00866D59" w:rsidRDefault="009C55CB" w:rsidP="009C55CB">
      <w:pPr>
        <w:autoSpaceDE w:val="0"/>
        <w:autoSpaceDN w:val="0"/>
        <w:adjustRightInd w:val="0"/>
        <w:spacing w:after="0" w:line="240" w:lineRule="auto"/>
        <w:ind w:firstLine="540"/>
        <w:jc w:val="both"/>
        <w:rPr>
          <w:rFonts w:eastAsia="Times New Roman" w:cs="Times New Roman"/>
          <w:szCs w:val="28"/>
          <w:lang w:eastAsia="ru-RU"/>
        </w:rPr>
      </w:pPr>
      <w:r w:rsidRPr="00866D59">
        <w:rPr>
          <w:rFonts w:eastAsia="Times New Roman" w:cs="Times New Roman"/>
          <w:szCs w:val="28"/>
          <w:lang w:eastAsia="ru-RU"/>
        </w:rPr>
        <w:t xml:space="preserve">- полномочия по предметам </w:t>
      </w:r>
      <w:r w:rsidR="001D43D5" w:rsidRPr="00866D59">
        <w:rPr>
          <w:rFonts w:eastAsia="Times New Roman" w:cs="Times New Roman"/>
          <w:szCs w:val="28"/>
          <w:lang w:eastAsia="ru-RU"/>
        </w:rPr>
        <w:t xml:space="preserve">ведения Российской Федерации, а </w:t>
      </w:r>
      <w:r w:rsidRPr="00866D59">
        <w:rPr>
          <w:rFonts w:eastAsia="Times New Roman" w:cs="Times New Roman"/>
          <w:szCs w:val="28"/>
          <w:lang w:eastAsia="ru-RU"/>
        </w:rPr>
        <w:t xml:space="preserve">также совместного ведения по решению вопросов, не указанных в </w:t>
      </w:r>
      <w:r w:rsidR="006930D0" w:rsidRPr="00866D59">
        <w:rPr>
          <w:rFonts w:eastAsia="Times New Roman" w:cs="Times New Roman"/>
          <w:szCs w:val="28"/>
          <w:lang w:eastAsia="ru-RU"/>
        </w:rPr>
        <w:t>части 1</w:t>
      </w:r>
      <w:r w:rsidRPr="00866D59">
        <w:rPr>
          <w:rFonts w:eastAsia="Times New Roman" w:cs="Times New Roman"/>
          <w:szCs w:val="28"/>
          <w:lang w:eastAsia="ru-RU"/>
        </w:rPr>
        <w:t xml:space="preserve"> статьи </w:t>
      </w:r>
      <w:r w:rsidR="002A3CB8" w:rsidRPr="00866D59">
        <w:rPr>
          <w:rFonts w:eastAsia="Times New Roman" w:cs="Times New Roman"/>
          <w:color w:val="000000" w:themeColor="text1"/>
          <w:szCs w:val="28"/>
          <w:lang w:eastAsia="ru-RU"/>
        </w:rPr>
        <w:t>44</w:t>
      </w:r>
      <w:r w:rsidR="002A3CB8" w:rsidRPr="00866D59">
        <w:rPr>
          <w:rFonts w:eastAsia="Times New Roman" w:cs="Times New Roman"/>
          <w:szCs w:val="28"/>
          <w:lang w:eastAsia="ru-RU"/>
        </w:rPr>
        <w:t xml:space="preserve"> </w:t>
      </w:r>
      <w:r w:rsidR="00E80C45" w:rsidRPr="00866D59">
        <w:rPr>
          <w:rFonts w:eastAsia="Times New Roman" w:cs="Times New Roman"/>
          <w:szCs w:val="28"/>
          <w:lang w:eastAsia="ru-RU"/>
        </w:rPr>
        <w:t xml:space="preserve">Федерального закона от </w:t>
      </w:r>
      <w:r w:rsidR="002A3CB8" w:rsidRPr="00866D59">
        <w:rPr>
          <w:rFonts w:eastAsia="Times New Roman" w:cs="Times New Roman"/>
          <w:color w:val="000000" w:themeColor="text1"/>
          <w:szCs w:val="28"/>
          <w:lang w:eastAsia="ru-RU"/>
        </w:rPr>
        <w:t>21 декабря 2021 г</w:t>
      </w:r>
      <w:r w:rsidR="00A85BF3" w:rsidRPr="00866D59">
        <w:rPr>
          <w:rFonts w:eastAsia="Times New Roman" w:cs="Times New Roman"/>
          <w:color w:val="000000" w:themeColor="text1"/>
          <w:szCs w:val="28"/>
          <w:lang w:eastAsia="ru-RU"/>
        </w:rPr>
        <w:t xml:space="preserve">. </w:t>
      </w:r>
      <w:r w:rsidR="00A15D7F">
        <w:rPr>
          <w:rFonts w:eastAsia="Times New Roman" w:cs="Times New Roman"/>
          <w:szCs w:val="28"/>
          <w:lang w:eastAsia="ru-RU"/>
        </w:rPr>
        <w:t>№ </w:t>
      </w:r>
      <w:r w:rsidR="002A3CB8" w:rsidRPr="00866D59">
        <w:rPr>
          <w:rFonts w:eastAsia="Times New Roman" w:cs="Times New Roman"/>
          <w:szCs w:val="28"/>
          <w:lang w:eastAsia="ru-RU"/>
        </w:rPr>
        <w:t>414-ФЗ «Об общих принципах организации публичной власти в субъектах Российской Федерации»</w:t>
      </w:r>
      <w:r w:rsidR="00940696" w:rsidRPr="00866D59">
        <w:rPr>
          <w:rFonts w:eastAsia="Times New Roman" w:cs="Times New Roman"/>
          <w:szCs w:val="28"/>
          <w:lang w:eastAsia="ru-RU"/>
        </w:rPr>
        <w:t xml:space="preserve"> (далее – Закон </w:t>
      </w:r>
      <w:r w:rsidR="00A15D7F">
        <w:rPr>
          <w:rFonts w:eastAsia="Times New Roman" w:cs="Times New Roman"/>
          <w:szCs w:val="28"/>
          <w:lang w:eastAsia="ru-RU"/>
        </w:rPr>
        <w:t>№ </w:t>
      </w:r>
      <w:r w:rsidR="00940696" w:rsidRPr="00866D59">
        <w:rPr>
          <w:rFonts w:eastAsia="Times New Roman" w:cs="Times New Roman"/>
          <w:szCs w:val="28"/>
          <w:lang w:eastAsia="ru-RU"/>
        </w:rPr>
        <w:t>414-ФЗ)</w:t>
      </w:r>
      <w:r w:rsidRPr="00866D59">
        <w:rPr>
          <w:rFonts w:eastAsia="Times New Roman" w:cs="Times New Roman"/>
          <w:szCs w:val="28"/>
          <w:lang w:eastAsia="ru-RU"/>
        </w:rPr>
        <w:t>, если возможность осуществления расходов субъекта Российской Федерации на реализацию этих полномочий предусмотрена федеральными законами (раздел 5</w:t>
      </w:r>
      <w:r w:rsidR="00F14DE5"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w:t>
      </w:r>
    </w:p>
    <w:p w14:paraId="115B5D53" w14:textId="6366D6D3"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установление дополнительных мер социальной поддержки и социальной помощи для отдельных категорий граждан </w:t>
      </w:r>
      <w:r w:rsidR="00826F81" w:rsidRPr="00866D59">
        <w:rPr>
          <w:rFonts w:eastAsia="Times New Roman" w:cs="Times New Roman"/>
          <w:szCs w:val="28"/>
          <w:lang w:eastAsia="ru-RU"/>
        </w:rPr>
        <w:t>(</w:t>
      </w:r>
      <w:r w:rsidR="00484740" w:rsidRPr="00866D59">
        <w:rPr>
          <w:rFonts w:eastAsia="Times New Roman" w:cs="Times New Roman"/>
          <w:szCs w:val="28"/>
          <w:lang w:eastAsia="ru-RU"/>
        </w:rPr>
        <w:t>в соответствии с</w:t>
      </w:r>
      <w:r w:rsidR="00A85BF3" w:rsidRPr="00866D59">
        <w:rPr>
          <w:rFonts w:eastAsia="Times New Roman" w:cs="Times New Roman"/>
          <w:szCs w:val="28"/>
          <w:lang w:eastAsia="ru-RU"/>
        </w:rPr>
        <w:t xml:space="preserve">о </w:t>
      </w:r>
      <w:r w:rsidR="00826F81" w:rsidRPr="00866D59">
        <w:rPr>
          <w:rFonts w:eastAsia="Times New Roman" w:cs="Times New Roman"/>
          <w:szCs w:val="28"/>
          <w:lang w:eastAsia="ru-RU"/>
        </w:rPr>
        <w:t>стать</w:t>
      </w:r>
      <w:r w:rsidR="00A85BF3" w:rsidRPr="00866D59">
        <w:rPr>
          <w:rFonts w:eastAsia="Times New Roman" w:cs="Times New Roman"/>
          <w:szCs w:val="28"/>
          <w:lang w:eastAsia="ru-RU"/>
        </w:rPr>
        <w:t>ей</w:t>
      </w:r>
      <w:r w:rsidR="00826F81" w:rsidRPr="00866D59">
        <w:rPr>
          <w:rFonts w:eastAsia="Times New Roman" w:cs="Times New Roman"/>
          <w:szCs w:val="28"/>
          <w:lang w:eastAsia="ru-RU"/>
        </w:rPr>
        <w:t xml:space="preserve"> </w:t>
      </w:r>
      <w:r w:rsidR="002A3CB8" w:rsidRPr="00866D59">
        <w:rPr>
          <w:rFonts w:eastAsia="Times New Roman" w:cs="Times New Roman"/>
          <w:color w:val="000000" w:themeColor="text1"/>
          <w:szCs w:val="28"/>
          <w:lang w:eastAsia="ru-RU"/>
        </w:rPr>
        <w:t>48</w:t>
      </w:r>
      <w:r w:rsidR="002A3CB8" w:rsidRPr="00866D59">
        <w:rPr>
          <w:rFonts w:eastAsia="Times New Roman" w:cs="Times New Roman"/>
          <w:szCs w:val="28"/>
          <w:lang w:eastAsia="ru-RU"/>
        </w:rPr>
        <w:t xml:space="preserve"> </w:t>
      </w:r>
      <w:r w:rsidR="00484740" w:rsidRPr="00866D59">
        <w:rPr>
          <w:rFonts w:eastAsia="Times New Roman" w:cs="Times New Roman"/>
          <w:szCs w:val="28"/>
          <w:lang w:eastAsia="ru-RU"/>
        </w:rPr>
        <w:t xml:space="preserve">Закона </w:t>
      </w:r>
      <w:r w:rsidR="00A15D7F">
        <w:rPr>
          <w:rFonts w:eastAsia="Times New Roman" w:cs="Times New Roman"/>
          <w:szCs w:val="28"/>
          <w:lang w:eastAsia="ru-RU"/>
        </w:rPr>
        <w:t>№ </w:t>
      </w:r>
      <w:r w:rsidR="002A3CB8" w:rsidRPr="00866D59">
        <w:rPr>
          <w:rFonts w:eastAsia="Times New Roman" w:cs="Times New Roman"/>
          <w:color w:val="000000" w:themeColor="text1"/>
          <w:szCs w:val="28"/>
          <w:lang w:eastAsia="ru-RU"/>
        </w:rPr>
        <w:t>414</w:t>
      </w:r>
      <w:r w:rsidR="00484740" w:rsidRPr="00866D59">
        <w:rPr>
          <w:rFonts w:eastAsia="Times New Roman" w:cs="Times New Roman"/>
          <w:szCs w:val="28"/>
          <w:lang w:eastAsia="ru-RU"/>
        </w:rPr>
        <w:t>-ФЗ</w:t>
      </w:r>
      <w:r w:rsidR="002E3D20" w:rsidRPr="00866D59">
        <w:rPr>
          <w:rFonts w:eastAsia="Times New Roman" w:cs="Times New Roman"/>
          <w:szCs w:val="28"/>
          <w:lang w:eastAsia="ru-RU"/>
        </w:rPr>
        <w:t xml:space="preserve"> </w:t>
      </w:r>
      <w:r w:rsidRPr="00866D59">
        <w:rPr>
          <w:rFonts w:eastAsia="Times New Roman" w:cs="Times New Roman"/>
          <w:szCs w:val="28"/>
          <w:lang w:eastAsia="ru-RU"/>
        </w:rPr>
        <w:t>(раздел 6</w:t>
      </w:r>
      <w:r w:rsidR="00F14DE5"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w:t>
      </w:r>
    </w:p>
    <w:p w14:paraId="7917E595" w14:textId="3914EBF1"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расходные обязательства, возникшие в результате принятия законов субъекта Российской Федерации по перераспределенным полномочиям между органами местного самоуправления и органами государственной власти субъекта Российской Федерации в соответствии с </w:t>
      </w:r>
      <w:r w:rsidR="006930D0" w:rsidRPr="00866D59">
        <w:rPr>
          <w:rFonts w:eastAsia="Times New Roman" w:cs="Times New Roman"/>
          <w:szCs w:val="28"/>
          <w:lang w:eastAsia="ru-RU"/>
        </w:rPr>
        <w:t>частями 3 и 4</w:t>
      </w:r>
      <w:r w:rsidRPr="00866D59">
        <w:rPr>
          <w:rFonts w:eastAsia="Times New Roman" w:cs="Times New Roman"/>
          <w:szCs w:val="28"/>
          <w:lang w:eastAsia="ru-RU"/>
        </w:rPr>
        <w:t xml:space="preserve"> статьи </w:t>
      </w:r>
      <w:r w:rsidR="002A3CB8" w:rsidRPr="00866D59">
        <w:rPr>
          <w:rFonts w:eastAsia="Times New Roman" w:cs="Times New Roman"/>
          <w:color w:val="000000" w:themeColor="text1"/>
          <w:szCs w:val="28"/>
          <w:lang w:eastAsia="ru-RU"/>
        </w:rPr>
        <w:t>6</w:t>
      </w:r>
      <w:r w:rsidR="002A3CB8" w:rsidRPr="00866D59">
        <w:rPr>
          <w:rFonts w:eastAsia="Times New Roman" w:cs="Times New Roman"/>
          <w:szCs w:val="28"/>
          <w:lang w:eastAsia="ru-RU"/>
        </w:rPr>
        <w:t xml:space="preserve"> </w:t>
      </w:r>
      <w:r w:rsidRPr="00866D59">
        <w:rPr>
          <w:rFonts w:eastAsia="Times New Roman" w:cs="Times New Roman"/>
          <w:szCs w:val="28"/>
          <w:lang w:eastAsia="ru-RU"/>
        </w:rPr>
        <w:t xml:space="preserve">Закона </w:t>
      </w:r>
      <w:r w:rsidR="00A15D7F">
        <w:rPr>
          <w:rFonts w:eastAsia="Times New Roman" w:cs="Times New Roman"/>
          <w:szCs w:val="28"/>
          <w:lang w:eastAsia="ru-RU"/>
        </w:rPr>
        <w:t>№ </w:t>
      </w:r>
      <w:r w:rsidR="002A3CB8" w:rsidRPr="00866D59">
        <w:rPr>
          <w:rFonts w:eastAsia="Times New Roman" w:cs="Times New Roman"/>
          <w:color w:val="000000" w:themeColor="text1"/>
          <w:szCs w:val="28"/>
          <w:lang w:eastAsia="ru-RU"/>
        </w:rPr>
        <w:t>414</w:t>
      </w:r>
      <w:r w:rsidRPr="00866D59">
        <w:rPr>
          <w:rFonts w:eastAsia="Times New Roman" w:cs="Times New Roman"/>
          <w:szCs w:val="28"/>
          <w:lang w:eastAsia="ru-RU"/>
        </w:rPr>
        <w:t>-ФЗ.</w:t>
      </w:r>
    </w:p>
    <w:p w14:paraId="24CF88B0" w14:textId="578996DD"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целях исключения дублирования отдельных расходных обязательств субъектов Российской Федерации, отражаемых в разделах 1, 5 и 6 реестра субъекта Российской Федерации, информацию по указанным расходным обязательствам субъекта Российской Федерации </w:t>
      </w:r>
      <w:r w:rsidR="00663134" w:rsidRPr="00866D59">
        <w:rPr>
          <w:rFonts w:eastAsia="Times New Roman" w:cs="Times New Roman"/>
          <w:szCs w:val="28"/>
          <w:lang w:eastAsia="ru-RU"/>
        </w:rPr>
        <w:t xml:space="preserve">следует </w:t>
      </w:r>
      <w:r w:rsidRPr="00866D59">
        <w:rPr>
          <w:rFonts w:eastAsia="Times New Roman" w:cs="Times New Roman"/>
          <w:szCs w:val="28"/>
          <w:lang w:eastAsia="ru-RU"/>
        </w:rPr>
        <w:t xml:space="preserve">приводить только в разделах 5 и 6, не отражая их в иных разделах реестра субъекта Российской Федерации. При этом </w:t>
      </w:r>
      <w:r w:rsidRPr="00866D59">
        <w:rPr>
          <w:rFonts w:eastAsia="Times New Roman" w:cs="Times New Roman"/>
          <w:szCs w:val="28"/>
          <w:lang w:eastAsia="ru-RU"/>
        </w:rPr>
        <w:lastRenderedPageBreak/>
        <w:t xml:space="preserve">наименование дублируемого расходного обязательства субъекта Российской Федерации приводится в соответствие с наименованием расходного обязательства субъекта Российской Федерации из раздела 1 реестра субъекта Российской Федерации с указанием номера пункта </w:t>
      </w:r>
      <w:r w:rsidR="006930D0" w:rsidRPr="00866D59">
        <w:rPr>
          <w:rFonts w:eastAsia="Times New Roman" w:cs="Times New Roman"/>
          <w:szCs w:val="28"/>
          <w:lang w:eastAsia="ru-RU"/>
        </w:rPr>
        <w:t xml:space="preserve">части </w:t>
      </w:r>
      <w:r w:rsidR="006930D0" w:rsidRPr="00866D59">
        <w:rPr>
          <w:rFonts w:eastAsia="Times New Roman" w:cs="Times New Roman"/>
          <w:color w:val="000000" w:themeColor="text1"/>
          <w:szCs w:val="28"/>
          <w:lang w:eastAsia="ru-RU"/>
        </w:rPr>
        <w:t>1</w:t>
      </w:r>
      <w:r w:rsidRPr="00866D59">
        <w:rPr>
          <w:rFonts w:eastAsia="Times New Roman" w:cs="Times New Roman"/>
          <w:szCs w:val="28"/>
          <w:lang w:eastAsia="ru-RU"/>
        </w:rPr>
        <w:t xml:space="preserve"> статьи</w:t>
      </w:r>
      <w:r w:rsidR="00743F79" w:rsidRPr="00866D59">
        <w:rPr>
          <w:rFonts w:eastAsia="Times New Roman" w:cs="Times New Roman"/>
          <w:szCs w:val="28"/>
          <w:lang w:eastAsia="ru-RU"/>
        </w:rPr>
        <w:t xml:space="preserve"> 44</w:t>
      </w:r>
      <w:r w:rsidRPr="00866D59">
        <w:rPr>
          <w:rFonts w:eastAsia="Times New Roman" w:cs="Times New Roman"/>
          <w:szCs w:val="28"/>
          <w:lang w:eastAsia="ru-RU"/>
        </w:rPr>
        <w:t xml:space="preserve"> Закона </w:t>
      </w:r>
      <w:r w:rsidR="00A15D7F">
        <w:rPr>
          <w:rFonts w:eastAsia="Times New Roman" w:cs="Times New Roman"/>
          <w:szCs w:val="28"/>
          <w:lang w:eastAsia="ru-RU"/>
        </w:rPr>
        <w:t>№ </w:t>
      </w:r>
      <w:r w:rsidR="00743F79" w:rsidRPr="00866D59">
        <w:rPr>
          <w:rFonts w:eastAsia="Times New Roman" w:cs="Times New Roman"/>
          <w:color w:val="000000" w:themeColor="text1"/>
          <w:szCs w:val="28"/>
          <w:lang w:eastAsia="ru-RU"/>
        </w:rPr>
        <w:t>414</w:t>
      </w:r>
      <w:r w:rsidRPr="00866D59">
        <w:rPr>
          <w:rFonts w:eastAsia="Times New Roman" w:cs="Times New Roman"/>
          <w:szCs w:val="28"/>
          <w:lang w:eastAsia="ru-RU"/>
        </w:rPr>
        <w:t>-ФЗ.</w:t>
      </w:r>
    </w:p>
    <w:p w14:paraId="48BB81DB" w14:textId="50075BAA"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целях исключения дублирования отдельных расходных обязательств субъекта Российской Федерации, отражаемых в разделах 1 и 3 реестра субъекта Российской Федерации, информацию по указанным расходным обязательствам </w:t>
      </w:r>
      <w:r w:rsidR="0079528B" w:rsidRPr="00866D59">
        <w:rPr>
          <w:rFonts w:eastAsia="Times New Roman" w:cs="Times New Roman"/>
          <w:szCs w:val="28"/>
          <w:lang w:eastAsia="ru-RU"/>
        </w:rPr>
        <w:t xml:space="preserve">следует </w:t>
      </w:r>
      <w:r w:rsidRPr="00866D59">
        <w:rPr>
          <w:rFonts w:eastAsia="Times New Roman" w:cs="Times New Roman"/>
          <w:szCs w:val="28"/>
          <w:lang w:eastAsia="ru-RU"/>
        </w:rPr>
        <w:t>приводить только в разделе 3, не отражая их в иных разделах реестра субъекта Российской Федерации. При этом наименование дублируемого расходного обязательства субъекта Российской Федерации приводится в соответствие с наименованием расходного обязательства субъекта Российской Федерации из раздела 1 реестра субъекта Российск</w:t>
      </w:r>
      <w:r w:rsidR="00A85BF3" w:rsidRPr="00866D59">
        <w:rPr>
          <w:rFonts w:eastAsia="Times New Roman" w:cs="Times New Roman"/>
          <w:szCs w:val="28"/>
          <w:lang w:eastAsia="ru-RU"/>
        </w:rPr>
        <w:t xml:space="preserve">ой Федерации с указанием номера </w:t>
      </w:r>
      <w:r w:rsidRPr="00866D59">
        <w:rPr>
          <w:rFonts w:eastAsia="Times New Roman" w:cs="Times New Roman"/>
          <w:szCs w:val="28"/>
          <w:lang w:eastAsia="ru-RU"/>
        </w:rPr>
        <w:t xml:space="preserve">пункта </w:t>
      </w:r>
      <w:r w:rsidR="006930D0" w:rsidRPr="00866D59">
        <w:rPr>
          <w:rFonts w:eastAsia="Times New Roman" w:cs="Times New Roman"/>
          <w:szCs w:val="28"/>
          <w:lang w:eastAsia="ru-RU"/>
        </w:rPr>
        <w:t>части 1</w:t>
      </w:r>
      <w:r w:rsidRPr="00866D59">
        <w:rPr>
          <w:rFonts w:eastAsia="Times New Roman" w:cs="Times New Roman"/>
          <w:szCs w:val="28"/>
          <w:lang w:eastAsia="ru-RU"/>
        </w:rPr>
        <w:t xml:space="preserve"> статьи </w:t>
      </w:r>
      <w:r w:rsidR="00743F79" w:rsidRPr="00866D59">
        <w:rPr>
          <w:rFonts w:eastAsia="Times New Roman" w:cs="Times New Roman"/>
          <w:szCs w:val="28"/>
          <w:lang w:eastAsia="ru-RU"/>
        </w:rPr>
        <w:t>44</w:t>
      </w:r>
      <w:ins w:id="0" w:author="Афанасьев Роман Сергеевич" w:date="2025-03-28T13:14:00Z">
        <w:r w:rsidR="00A15D7F">
          <w:rPr>
            <w:rFonts w:eastAsia="Times New Roman" w:cs="Times New Roman"/>
            <w:szCs w:val="28"/>
            <w:lang w:eastAsia="ru-RU"/>
          </w:rPr>
          <w:t xml:space="preserve"> </w:t>
        </w:r>
      </w:ins>
      <w:r w:rsidRPr="00866D59">
        <w:rPr>
          <w:rFonts w:eastAsia="Times New Roman" w:cs="Times New Roman"/>
          <w:szCs w:val="28"/>
          <w:lang w:eastAsia="ru-RU"/>
        </w:rPr>
        <w:t xml:space="preserve">Закона </w:t>
      </w:r>
      <w:r w:rsidR="00A15D7F">
        <w:rPr>
          <w:rFonts w:eastAsia="Times New Roman" w:cs="Times New Roman"/>
          <w:szCs w:val="28"/>
          <w:lang w:eastAsia="ru-RU"/>
        </w:rPr>
        <w:t>№ </w:t>
      </w:r>
      <w:r w:rsidR="00743F79" w:rsidRPr="00866D59">
        <w:rPr>
          <w:rFonts w:eastAsia="Times New Roman" w:cs="Times New Roman"/>
          <w:szCs w:val="28"/>
          <w:lang w:eastAsia="ru-RU"/>
        </w:rPr>
        <w:t>414</w:t>
      </w:r>
      <w:r w:rsidRPr="00866D59">
        <w:rPr>
          <w:rFonts w:eastAsia="Times New Roman" w:cs="Times New Roman"/>
          <w:szCs w:val="28"/>
          <w:lang w:eastAsia="ru-RU"/>
        </w:rPr>
        <w:t>-ФЗ.</w:t>
      </w:r>
    </w:p>
    <w:p w14:paraId="5C71980E"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целях исключения дублирования отдельных расходных обязательств субъекта Российской Федерации, отражаемых в разделах 2, 5 и 6 реестра субъекта Российской Федерации, информацию по указанным расходным обязательствам </w:t>
      </w:r>
      <w:r w:rsidR="0079528B" w:rsidRPr="00866D59">
        <w:rPr>
          <w:rFonts w:eastAsia="Times New Roman" w:cs="Times New Roman"/>
          <w:szCs w:val="28"/>
          <w:lang w:eastAsia="ru-RU"/>
        </w:rPr>
        <w:t xml:space="preserve">следует </w:t>
      </w:r>
      <w:r w:rsidRPr="00866D59">
        <w:rPr>
          <w:rFonts w:eastAsia="Times New Roman" w:cs="Times New Roman"/>
          <w:szCs w:val="28"/>
          <w:lang w:eastAsia="ru-RU"/>
        </w:rPr>
        <w:t>приводить только в разделах 5 и 6, не отражая их в иных разделах реестра субъекта Российской Федерации.</w:t>
      </w:r>
    </w:p>
    <w:p w14:paraId="0CE347B3"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целях исключения дублирования отдельных расходных обязательств субъекта Российской Федерации, отражаемых в разделах 1, 3 и 4 реестра субъекта Российской Федерации, в случае если федеральным законодательством предусмотрена возможность предоставления субвенций местным бюджетам (за счет субвенций, предоставляемых из федерального бюджета), информацию по указанным расходным обязательствам </w:t>
      </w:r>
      <w:r w:rsidR="0079528B" w:rsidRPr="00866D59">
        <w:rPr>
          <w:rFonts w:eastAsia="Times New Roman" w:cs="Times New Roman"/>
          <w:szCs w:val="28"/>
          <w:lang w:eastAsia="ru-RU"/>
        </w:rPr>
        <w:t xml:space="preserve">следует </w:t>
      </w:r>
      <w:r w:rsidRPr="00866D59">
        <w:rPr>
          <w:rFonts w:eastAsia="Times New Roman" w:cs="Times New Roman"/>
          <w:szCs w:val="28"/>
          <w:lang w:eastAsia="ru-RU"/>
        </w:rPr>
        <w:t>приводить только в разделе</w:t>
      </w:r>
      <w:r w:rsidR="00507524" w:rsidRPr="00866D59">
        <w:rPr>
          <w:rFonts w:eastAsia="Times New Roman" w:cs="Times New Roman"/>
          <w:szCs w:val="28"/>
          <w:lang w:eastAsia="ru-RU"/>
        </w:rPr>
        <w:t xml:space="preserve"> </w:t>
      </w:r>
      <w:r w:rsidR="006B3D27" w:rsidRPr="00866D59">
        <w:rPr>
          <w:rFonts w:eastAsia="Times New Roman" w:cs="Times New Roman"/>
          <w:szCs w:val="28"/>
          <w:lang w:eastAsia="ru-RU"/>
        </w:rPr>
        <w:t>3</w:t>
      </w:r>
      <w:r w:rsidRPr="00866D59">
        <w:rPr>
          <w:rFonts w:eastAsia="Times New Roman" w:cs="Times New Roman"/>
          <w:szCs w:val="28"/>
          <w:lang w:eastAsia="ru-RU"/>
        </w:rPr>
        <w:t xml:space="preserve">, не отражая их в </w:t>
      </w:r>
      <w:r w:rsidR="006B3D27" w:rsidRPr="00866D59">
        <w:rPr>
          <w:rFonts w:eastAsia="Times New Roman" w:cs="Times New Roman"/>
          <w:szCs w:val="28"/>
          <w:lang w:eastAsia="ru-RU"/>
        </w:rPr>
        <w:t>разделах 1 и 4</w:t>
      </w:r>
      <w:r w:rsidR="00A53D4A" w:rsidRPr="00866D59">
        <w:rPr>
          <w:rFonts w:eastAsia="Times New Roman" w:cs="Times New Roman"/>
          <w:szCs w:val="28"/>
          <w:lang w:eastAsia="ru-RU"/>
        </w:rPr>
        <w:t xml:space="preserve"> </w:t>
      </w:r>
      <w:r w:rsidRPr="00866D59">
        <w:rPr>
          <w:rFonts w:eastAsia="Times New Roman" w:cs="Times New Roman"/>
          <w:szCs w:val="28"/>
          <w:lang w:eastAsia="ru-RU"/>
        </w:rPr>
        <w:t>реестра</w:t>
      </w:r>
      <w:r w:rsidR="00A53D4A" w:rsidRPr="00866D59">
        <w:rPr>
          <w:rFonts w:eastAsia="Times New Roman" w:cs="Times New Roman"/>
          <w:szCs w:val="28"/>
          <w:lang w:eastAsia="ru-RU"/>
        </w:rPr>
        <w:t xml:space="preserve"> субъекта Российской Федерации.</w:t>
      </w:r>
    </w:p>
    <w:p w14:paraId="0642661D"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целях исключения дублирования отдельных расходных обязательств субъекта Российской Федерации, отражаемых в разделах 3, 5 и 6 реестра субъекта Российской Федерации, в случае предоставления межбюджетных трансфертов на исполнение расходных обязательств субъекта Российской Федерации, предусмотренных разделами 5 и 6 реестра субъекта Российской Федерации, информацию по указанным расходным обязательствам </w:t>
      </w:r>
      <w:r w:rsidR="0079528B" w:rsidRPr="00866D59">
        <w:rPr>
          <w:rFonts w:eastAsia="Times New Roman" w:cs="Times New Roman"/>
          <w:szCs w:val="28"/>
          <w:lang w:eastAsia="ru-RU"/>
        </w:rPr>
        <w:t xml:space="preserve">следует </w:t>
      </w:r>
      <w:r w:rsidRPr="00866D59">
        <w:rPr>
          <w:rFonts w:eastAsia="Times New Roman" w:cs="Times New Roman"/>
          <w:szCs w:val="28"/>
          <w:lang w:eastAsia="ru-RU"/>
        </w:rPr>
        <w:t>приводить в раздел</w:t>
      </w:r>
      <w:r w:rsidR="009C63A4" w:rsidRPr="00866D59">
        <w:rPr>
          <w:rFonts w:eastAsia="Times New Roman" w:cs="Times New Roman"/>
          <w:szCs w:val="28"/>
          <w:lang w:eastAsia="ru-RU"/>
        </w:rPr>
        <w:t>ах</w:t>
      </w:r>
      <w:r w:rsidRPr="00866D59">
        <w:rPr>
          <w:rFonts w:eastAsia="Times New Roman" w:cs="Times New Roman"/>
          <w:szCs w:val="28"/>
          <w:lang w:eastAsia="ru-RU"/>
        </w:rPr>
        <w:t xml:space="preserve"> 5 и 6, не отражая их в разделе 3 реестра субъекта Российской Федерации. В случае предоставления межбюджетных трансфертов на исполнение расходных обязательств субъекта Российской Федерации, предусмотренных иными разделами, информацию по указанным расходным обязательствам </w:t>
      </w:r>
      <w:r w:rsidR="0079528B" w:rsidRPr="00866D59">
        <w:rPr>
          <w:rFonts w:eastAsia="Times New Roman" w:cs="Times New Roman"/>
          <w:szCs w:val="28"/>
          <w:lang w:eastAsia="ru-RU"/>
        </w:rPr>
        <w:t xml:space="preserve">следует </w:t>
      </w:r>
      <w:r w:rsidRPr="00866D59">
        <w:rPr>
          <w:rFonts w:eastAsia="Times New Roman" w:cs="Times New Roman"/>
          <w:szCs w:val="28"/>
          <w:lang w:eastAsia="ru-RU"/>
        </w:rPr>
        <w:t>приводить только в разделе 3 реестра субъекта Российской Федерации.</w:t>
      </w:r>
    </w:p>
    <w:p w14:paraId="3C540FF9" w14:textId="77777777" w:rsidR="00F64CF5" w:rsidRPr="00866D59" w:rsidRDefault="00F64CF5" w:rsidP="00F64CF5">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целях исключения дублирования отдельных расходных обязательств субъекта Российской Федерации, отражаемых в разделах 4 и </w:t>
      </w:r>
      <w:r w:rsidR="00D20ACF" w:rsidRPr="00866D59">
        <w:rPr>
          <w:rFonts w:eastAsia="Times New Roman" w:cs="Times New Roman"/>
          <w:szCs w:val="28"/>
          <w:lang w:eastAsia="ru-RU"/>
        </w:rPr>
        <w:t>5</w:t>
      </w:r>
      <w:r w:rsidRPr="00866D59">
        <w:rPr>
          <w:rFonts w:eastAsia="Times New Roman" w:cs="Times New Roman"/>
          <w:szCs w:val="28"/>
          <w:lang w:eastAsia="ru-RU"/>
        </w:rPr>
        <w:t xml:space="preserve"> реестра субъекта Российской Федерации, информацию по указанным расходным обязательствам следует приводить в разделе 4, не отражая их в раздел</w:t>
      </w:r>
      <w:r w:rsidR="00D20ACF" w:rsidRPr="00866D59">
        <w:rPr>
          <w:rFonts w:eastAsia="Times New Roman" w:cs="Times New Roman"/>
          <w:szCs w:val="28"/>
          <w:lang w:eastAsia="ru-RU"/>
        </w:rPr>
        <w:t>е</w:t>
      </w:r>
      <w:r w:rsidRPr="00866D59">
        <w:rPr>
          <w:rFonts w:eastAsia="Times New Roman" w:cs="Times New Roman"/>
          <w:szCs w:val="28"/>
          <w:lang w:eastAsia="ru-RU"/>
        </w:rPr>
        <w:t xml:space="preserve"> 5 реестра субъекта Российской Федерации. В случае предоставления межбюджетных трансфертов на исполнение отдельных расходных обязательств субъекта Российской Федерации, информацию по указанным расходным обязательствам следует приводить только в разделах 5 и 6 реестра субъекта Российской Федерации.</w:t>
      </w:r>
    </w:p>
    <w:p w14:paraId="7FF58816" w14:textId="05228F4F" w:rsidR="009C55CB" w:rsidRDefault="009C55CB" w:rsidP="009C55CB">
      <w:pPr>
        <w:autoSpaceDE w:val="0"/>
        <w:autoSpaceDN w:val="0"/>
        <w:adjustRightInd w:val="0"/>
        <w:spacing w:after="0" w:line="240" w:lineRule="auto"/>
        <w:ind w:firstLine="709"/>
        <w:jc w:val="both"/>
        <w:rPr>
          <w:ins w:id="1" w:author="Афанасьев Роман Сергеевич" w:date="2025-03-28T13:48:00Z"/>
          <w:rFonts w:eastAsia="Times New Roman" w:cs="Times New Roman"/>
          <w:szCs w:val="28"/>
          <w:lang w:eastAsia="ru-RU"/>
        </w:rPr>
      </w:pPr>
      <w:r w:rsidRPr="00866D59">
        <w:rPr>
          <w:rFonts w:eastAsia="Times New Roman" w:cs="Times New Roman"/>
          <w:szCs w:val="28"/>
          <w:lang w:eastAsia="ru-RU"/>
        </w:rPr>
        <w:lastRenderedPageBreak/>
        <w:t>В целях исключения дублирования отдельных расходных обязательств субъекта Российской Федерац</w:t>
      </w:r>
      <w:r w:rsidR="00A85BF3" w:rsidRPr="00866D59">
        <w:rPr>
          <w:rFonts w:eastAsia="Times New Roman" w:cs="Times New Roman"/>
          <w:szCs w:val="28"/>
          <w:lang w:eastAsia="ru-RU"/>
        </w:rPr>
        <w:t>ии, отражаемых в подразделе «по</w:t>
      </w:r>
      <w:r w:rsidR="006930D0" w:rsidRPr="00866D59">
        <w:rPr>
          <w:rFonts w:eastAsia="Times New Roman" w:cs="Times New Roman"/>
          <w:szCs w:val="28"/>
          <w:lang w:eastAsia="ru-RU"/>
        </w:rPr>
        <w:t xml:space="preserve"> ч. 1</w:t>
      </w:r>
      <w:r w:rsidRPr="00866D59">
        <w:rPr>
          <w:rFonts w:eastAsia="Times New Roman" w:cs="Times New Roman"/>
          <w:szCs w:val="28"/>
          <w:lang w:eastAsia="ru-RU"/>
        </w:rPr>
        <w:t xml:space="preserve"> статьи </w:t>
      </w:r>
      <w:r w:rsidR="00743F79" w:rsidRPr="00866D59">
        <w:rPr>
          <w:rFonts w:eastAsia="Times New Roman" w:cs="Times New Roman"/>
          <w:szCs w:val="28"/>
          <w:lang w:eastAsia="ru-RU"/>
        </w:rPr>
        <w:t>44</w:t>
      </w:r>
      <w:r w:rsidRPr="00866D59">
        <w:rPr>
          <w:rFonts w:eastAsia="Times New Roman" w:cs="Times New Roman"/>
          <w:szCs w:val="28"/>
          <w:lang w:eastAsia="ru-RU"/>
        </w:rPr>
        <w:t xml:space="preserve"> Федерального закона от </w:t>
      </w:r>
      <w:r w:rsidR="00743F79" w:rsidRPr="00866D59">
        <w:rPr>
          <w:rFonts w:eastAsia="Times New Roman" w:cs="Times New Roman"/>
          <w:szCs w:val="28"/>
          <w:lang w:eastAsia="ru-RU"/>
        </w:rPr>
        <w:t>21.12.2021</w:t>
      </w:r>
      <w:r w:rsidRPr="00866D59">
        <w:rPr>
          <w:rFonts w:eastAsia="Times New Roman" w:cs="Times New Roman"/>
          <w:szCs w:val="28"/>
          <w:lang w:eastAsia="ru-RU"/>
        </w:rPr>
        <w:t xml:space="preserve"> </w:t>
      </w:r>
      <w:r w:rsidR="00A15D7F">
        <w:rPr>
          <w:rFonts w:eastAsia="Times New Roman" w:cs="Times New Roman"/>
          <w:szCs w:val="28"/>
          <w:lang w:eastAsia="ru-RU"/>
        </w:rPr>
        <w:t>№ </w:t>
      </w:r>
      <w:r w:rsidR="00743F79" w:rsidRPr="00866D59">
        <w:rPr>
          <w:rFonts w:eastAsia="Times New Roman" w:cs="Times New Roman"/>
          <w:szCs w:val="28"/>
          <w:lang w:eastAsia="ru-RU"/>
        </w:rPr>
        <w:t>414</w:t>
      </w:r>
      <w:r w:rsidRPr="00866D59">
        <w:rPr>
          <w:rFonts w:eastAsia="Times New Roman" w:cs="Times New Roman"/>
          <w:szCs w:val="28"/>
          <w:lang w:eastAsia="ru-RU"/>
        </w:rPr>
        <w:t xml:space="preserve">-ФЗ «Об общих принципах организации </w:t>
      </w:r>
      <w:r w:rsidR="00743F79" w:rsidRPr="00866D59">
        <w:rPr>
          <w:rFonts w:eastAsia="Times New Roman" w:cs="Times New Roman"/>
          <w:szCs w:val="28"/>
          <w:lang w:eastAsia="ru-RU"/>
        </w:rPr>
        <w:t xml:space="preserve">публичной </w:t>
      </w:r>
      <w:r w:rsidRPr="00866D59">
        <w:rPr>
          <w:rFonts w:eastAsia="Times New Roman" w:cs="Times New Roman"/>
          <w:szCs w:val="28"/>
          <w:lang w:eastAsia="ru-RU"/>
        </w:rPr>
        <w:t>власти</w:t>
      </w:r>
      <w:r w:rsidR="0091237C" w:rsidRPr="00866D59">
        <w:rPr>
          <w:rFonts w:eastAsia="Times New Roman" w:cs="Times New Roman"/>
          <w:szCs w:val="28"/>
          <w:lang w:eastAsia="ru-RU"/>
        </w:rPr>
        <w:t xml:space="preserve"> в </w:t>
      </w:r>
      <w:r w:rsidRPr="00866D59">
        <w:rPr>
          <w:rFonts w:eastAsia="Times New Roman" w:cs="Times New Roman"/>
          <w:szCs w:val="28"/>
          <w:lang w:eastAsia="ru-RU"/>
        </w:rPr>
        <w:t>субъект</w:t>
      </w:r>
      <w:r w:rsidR="00743F79" w:rsidRPr="00866D59">
        <w:rPr>
          <w:rFonts w:eastAsia="Times New Roman" w:cs="Times New Roman"/>
          <w:szCs w:val="28"/>
          <w:lang w:eastAsia="ru-RU"/>
        </w:rPr>
        <w:t>ах</w:t>
      </w:r>
      <w:r w:rsidRPr="00866D59">
        <w:rPr>
          <w:rFonts w:eastAsia="Times New Roman" w:cs="Times New Roman"/>
          <w:szCs w:val="28"/>
          <w:lang w:eastAsia="ru-RU"/>
        </w:rPr>
        <w:t xml:space="preserve"> Российской Федерации» и подразделе «не включенные в </w:t>
      </w:r>
      <w:r w:rsidR="006930D0" w:rsidRPr="00866D59">
        <w:rPr>
          <w:rFonts w:eastAsia="Times New Roman" w:cs="Times New Roman"/>
          <w:szCs w:val="28"/>
          <w:lang w:eastAsia="ru-RU"/>
        </w:rPr>
        <w:t>ч. 1</w:t>
      </w:r>
      <w:r w:rsidRPr="00866D59">
        <w:rPr>
          <w:rFonts w:eastAsia="Times New Roman" w:cs="Times New Roman"/>
          <w:szCs w:val="28"/>
          <w:lang w:eastAsia="ru-RU"/>
        </w:rPr>
        <w:t xml:space="preserve"> статьи </w:t>
      </w:r>
      <w:r w:rsidR="00743F79" w:rsidRPr="00866D59">
        <w:rPr>
          <w:rFonts w:eastAsia="Times New Roman" w:cs="Times New Roman"/>
          <w:szCs w:val="28"/>
          <w:lang w:eastAsia="ru-RU"/>
        </w:rPr>
        <w:t>44</w:t>
      </w:r>
      <w:r w:rsidRPr="00866D59">
        <w:rPr>
          <w:rFonts w:eastAsia="Times New Roman" w:cs="Times New Roman"/>
          <w:szCs w:val="28"/>
          <w:lang w:eastAsia="ru-RU"/>
        </w:rPr>
        <w:t xml:space="preserve"> </w:t>
      </w:r>
      <w:r w:rsidR="00611881" w:rsidRPr="00866D59">
        <w:rPr>
          <w:rFonts w:eastAsia="Times New Roman" w:cs="Times New Roman"/>
          <w:szCs w:val="28"/>
          <w:lang w:eastAsia="ru-RU"/>
        </w:rPr>
        <w:t xml:space="preserve">Закона </w:t>
      </w:r>
      <w:r w:rsidR="00A15D7F">
        <w:rPr>
          <w:rFonts w:eastAsia="Times New Roman" w:cs="Times New Roman"/>
          <w:szCs w:val="28"/>
          <w:lang w:eastAsia="ru-RU"/>
        </w:rPr>
        <w:t>№ </w:t>
      </w:r>
      <w:r w:rsidR="00743F79" w:rsidRPr="00866D59">
        <w:rPr>
          <w:rFonts w:eastAsia="Times New Roman" w:cs="Times New Roman"/>
          <w:szCs w:val="28"/>
          <w:lang w:eastAsia="ru-RU"/>
        </w:rPr>
        <w:t>414</w:t>
      </w:r>
      <w:r w:rsidR="00611881" w:rsidRPr="00866D59">
        <w:rPr>
          <w:rFonts w:eastAsia="Times New Roman" w:cs="Times New Roman"/>
          <w:szCs w:val="28"/>
          <w:lang w:eastAsia="ru-RU"/>
        </w:rPr>
        <w:t>-ФЗ</w:t>
      </w:r>
      <w:r w:rsidRPr="00866D59">
        <w:rPr>
          <w:rFonts w:eastAsia="Times New Roman" w:cs="Times New Roman"/>
          <w:szCs w:val="28"/>
          <w:lang w:eastAsia="ru-RU"/>
        </w:rPr>
        <w:t>» раздела 1</w:t>
      </w:r>
      <w:r w:rsidR="00F14DE5"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 xml:space="preserve">, информацию по указанным расходным обязательствам следует приводить в подразделе «по </w:t>
      </w:r>
      <w:r w:rsidR="006930D0" w:rsidRPr="00866D59">
        <w:rPr>
          <w:rFonts w:eastAsia="Times New Roman" w:cs="Times New Roman"/>
          <w:szCs w:val="28"/>
          <w:lang w:eastAsia="ru-RU"/>
        </w:rPr>
        <w:t>ч. 1</w:t>
      </w:r>
      <w:r w:rsidRPr="00866D59">
        <w:rPr>
          <w:rFonts w:eastAsia="Times New Roman" w:cs="Times New Roman"/>
          <w:szCs w:val="28"/>
          <w:lang w:eastAsia="ru-RU"/>
        </w:rPr>
        <w:t xml:space="preserve"> статьи </w:t>
      </w:r>
      <w:r w:rsidR="00743F79" w:rsidRPr="00866D59">
        <w:rPr>
          <w:rFonts w:eastAsia="Times New Roman" w:cs="Times New Roman"/>
          <w:szCs w:val="28"/>
          <w:lang w:eastAsia="ru-RU"/>
        </w:rPr>
        <w:t>44</w:t>
      </w:r>
      <w:r w:rsidRPr="00866D59">
        <w:rPr>
          <w:rFonts w:eastAsia="Times New Roman" w:cs="Times New Roman"/>
          <w:szCs w:val="28"/>
          <w:lang w:eastAsia="ru-RU"/>
        </w:rPr>
        <w:t xml:space="preserve"> Федерального закона от </w:t>
      </w:r>
      <w:r w:rsidR="00743F79" w:rsidRPr="00866D59">
        <w:rPr>
          <w:rFonts w:eastAsia="Times New Roman" w:cs="Times New Roman"/>
          <w:szCs w:val="28"/>
          <w:lang w:eastAsia="ru-RU"/>
        </w:rPr>
        <w:t>21.12.2021</w:t>
      </w:r>
      <w:r w:rsidRPr="00866D59">
        <w:rPr>
          <w:rFonts w:eastAsia="Times New Roman" w:cs="Times New Roman"/>
          <w:szCs w:val="28"/>
          <w:lang w:eastAsia="ru-RU"/>
        </w:rPr>
        <w:t xml:space="preserve"> </w:t>
      </w:r>
      <w:r w:rsidR="00A15D7F">
        <w:rPr>
          <w:rFonts w:eastAsia="Times New Roman" w:cs="Times New Roman"/>
          <w:szCs w:val="28"/>
          <w:lang w:eastAsia="ru-RU"/>
        </w:rPr>
        <w:t>№ </w:t>
      </w:r>
      <w:r w:rsidR="00743F79" w:rsidRPr="00866D59">
        <w:rPr>
          <w:rFonts w:eastAsia="Times New Roman" w:cs="Times New Roman"/>
          <w:szCs w:val="28"/>
          <w:lang w:eastAsia="ru-RU"/>
        </w:rPr>
        <w:t>414</w:t>
      </w:r>
      <w:r w:rsidRPr="00866D59">
        <w:rPr>
          <w:rFonts w:eastAsia="Times New Roman" w:cs="Times New Roman"/>
          <w:szCs w:val="28"/>
          <w:lang w:eastAsia="ru-RU"/>
        </w:rPr>
        <w:t xml:space="preserve">-ФЗ «Об общих принципах организации </w:t>
      </w:r>
      <w:r w:rsidR="00743F79" w:rsidRPr="00866D59">
        <w:rPr>
          <w:rFonts w:eastAsia="Times New Roman" w:cs="Times New Roman"/>
          <w:szCs w:val="28"/>
          <w:lang w:eastAsia="ru-RU"/>
        </w:rPr>
        <w:t>публичной</w:t>
      </w:r>
      <w:r w:rsidR="00A85BF3" w:rsidRPr="00866D59">
        <w:rPr>
          <w:rFonts w:eastAsia="Times New Roman" w:cs="Times New Roman"/>
          <w:szCs w:val="28"/>
          <w:lang w:eastAsia="ru-RU"/>
        </w:rPr>
        <w:t xml:space="preserve"> </w:t>
      </w:r>
      <w:r w:rsidRPr="00866D59">
        <w:rPr>
          <w:rFonts w:eastAsia="Times New Roman" w:cs="Times New Roman"/>
          <w:szCs w:val="28"/>
          <w:lang w:eastAsia="ru-RU"/>
        </w:rPr>
        <w:t xml:space="preserve">власти </w:t>
      </w:r>
      <w:r w:rsidR="00743F79" w:rsidRPr="00866D59">
        <w:rPr>
          <w:rFonts w:eastAsia="Times New Roman" w:cs="Times New Roman"/>
          <w:szCs w:val="28"/>
          <w:lang w:eastAsia="ru-RU"/>
        </w:rPr>
        <w:t xml:space="preserve">в </w:t>
      </w:r>
      <w:r w:rsidRPr="00866D59">
        <w:rPr>
          <w:rFonts w:eastAsia="Times New Roman" w:cs="Times New Roman"/>
          <w:szCs w:val="28"/>
          <w:lang w:eastAsia="ru-RU"/>
        </w:rPr>
        <w:t>субъект</w:t>
      </w:r>
      <w:r w:rsidR="00743F79" w:rsidRPr="00866D59">
        <w:rPr>
          <w:rFonts w:eastAsia="Times New Roman" w:cs="Times New Roman"/>
          <w:szCs w:val="28"/>
          <w:lang w:eastAsia="ru-RU"/>
        </w:rPr>
        <w:t>ах</w:t>
      </w:r>
      <w:r w:rsidRPr="00866D59">
        <w:rPr>
          <w:rFonts w:eastAsia="Times New Roman" w:cs="Times New Roman"/>
          <w:szCs w:val="28"/>
          <w:lang w:eastAsia="ru-RU"/>
        </w:rPr>
        <w:t xml:space="preserve"> Российской Федерации» раздела 1</w:t>
      </w:r>
      <w:r w:rsidR="00F14DE5"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w:t>
      </w:r>
    </w:p>
    <w:p w14:paraId="08457F0A" w14:textId="0123F41F" w:rsidR="00FC7A98" w:rsidRPr="00866D59" w:rsidRDefault="00FC7A98" w:rsidP="009C55CB">
      <w:pPr>
        <w:autoSpaceDE w:val="0"/>
        <w:autoSpaceDN w:val="0"/>
        <w:adjustRightInd w:val="0"/>
        <w:spacing w:after="0" w:line="240" w:lineRule="auto"/>
        <w:ind w:firstLine="709"/>
        <w:jc w:val="both"/>
        <w:rPr>
          <w:rFonts w:eastAsia="Times New Roman" w:cs="Times New Roman"/>
          <w:szCs w:val="28"/>
          <w:lang w:eastAsia="ru-RU"/>
        </w:rPr>
      </w:pPr>
      <w:ins w:id="2" w:author="Афанасьев Роман Сергеевич" w:date="2025-03-28T13:48:00Z">
        <w:r w:rsidRPr="008D64DB">
          <w:rPr>
            <w:rFonts w:eastAsia="Times New Roman" w:cs="Times New Roman"/>
            <w:szCs w:val="28"/>
            <w:lang w:eastAsia="ru-RU"/>
          </w:rPr>
          <w:t>В целях исключения дублирования</w:t>
        </w:r>
        <w:r>
          <w:rPr>
            <w:rFonts w:eastAsia="Times New Roman" w:cs="Times New Roman"/>
            <w:szCs w:val="28"/>
            <w:lang w:eastAsia="ru-RU"/>
          </w:rPr>
          <w:t xml:space="preserve">, расходное обязательство субъекта </w:t>
        </w:r>
        <w:r>
          <w:rPr>
            <w:snapToGrid w:val="0"/>
            <w:szCs w:val="24"/>
          </w:rPr>
          <w:t>Российской Федерации, возникшее в ходе реализации полномочия предусмотренного пунктом 163 части 1 статьи 44, отражается по коду строки 1200 «</w:t>
        </w:r>
        <w:r w:rsidRPr="008D64DB">
          <w:rPr>
            <w:snapToGrid w:val="0"/>
            <w:szCs w:val="24"/>
          </w:rPr>
          <w:t>Организация применения информационных технологий при осуществлении полномочий субъектов Российской Федерации по предметам совместного ведения Российской Федерации и субъектов Российской Федерации, указанных в настоящей части реестра, за исключением вопросов организации применения информационных технологий, отнесенных законодательством Российской Федерации к компетенции органов государственной власти Российской Федерации</w:t>
        </w:r>
        <w:r>
          <w:rPr>
            <w:snapToGrid w:val="0"/>
            <w:szCs w:val="24"/>
          </w:rPr>
          <w:t xml:space="preserve">» </w:t>
        </w:r>
        <w:r>
          <w:rPr>
            <w:rFonts w:eastAsia="Times New Roman" w:cs="Times New Roman"/>
            <w:spacing w:val="-4"/>
            <w:szCs w:val="28"/>
            <w:lang w:eastAsia="ru-RU"/>
          </w:rPr>
          <w:t>и не включается в расходы, отражаемые по коду строки 1002 и 1003 реестра субъекта Российской Федерации.</w:t>
        </w:r>
      </w:ins>
    </w:p>
    <w:p w14:paraId="0972C2E2" w14:textId="77777777" w:rsidR="009C55CB" w:rsidRPr="00866D59" w:rsidRDefault="00C3289F"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8</w:t>
      </w:r>
      <w:r w:rsidR="009C55CB" w:rsidRPr="00866D59">
        <w:rPr>
          <w:rFonts w:eastAsia="Times New Roman" w:cs="Times New Roman"/>
          <w:szCs w:val="28"/>
          <w:lang w:eastAsia="ru-RU"/>
        </w:rPr>
        <w:t>. При представлении реестра субъекта Российской Федерации в Министерство финансов Российской Федерации учитывается следующее.</w:t>
      </w:r>
    </w:p>
    <w:p w14:paraId="12AB1A91" w14:textId="6CC88EBC"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Перечень расходных обязательств субъекта Российской Федерации, возникших в результате принятия нормативных правовых актов субъекта Российской Федерации, заключения договоров (соглашений) по предметам совместного ведения Российской Федерации и субъектов Российской Федерации, приводится в соответствии с положениями </w:t>
      </w:r>
      <w:r w:rsidR="00741669" w:rsidRPr="00866D59">
        <w:rPr>
          <w:rFonts w:eastAsia="Times New Roman" w:cs="Times New Roman"/>
          <w:color w:val="000000" w:themeColor="text1"/>
          <w:szCs w:val="28"/>
          <w:lang w:eastAsia="ru-RU"/>
        </w:rPr>
        <w:t>частей 1</w:t>
      </w:r>
      <w:r w:rsidRPr="00866D59">
        <w:rPr>
          <w:rFonts w:eastAsia="Times New Roman" w:cs="Times New Roman"/>
          <w:szCs w:val="28"/>
          <w:lang w:eastAsia="ru-RU"/>
        </w:rPr>
        <w:t xml:space="preserve"> и 5 статьи </w:t>
      </w:r>
      <w:r w:rsidR="00743F79" w:rsidRPr="00866D59">
        <w:rPr>
          <w:rFonts w:eastAsia="Times New Roman" w:cs="Times New Roman"/>
          <w:szCs w:val="28"/>
          <w:lang w:eastAsia="ru-RU"/>
        </w:rPr>
        <w:t>44</w:t>
      </w:r>
      <w:r w:rsidR="00BA7D25" w:rsidRPr="00866D59">
        <w:rPr>
          <w:rFonts w:eastAsia="Times New Roman" w:cs="Times New Roman"/>
          <w:szCs w:val="28"/>
          <w:lang w:eastAsia="ru-RU"/>
        </w:rPr>
        <w:t xml:space="preserve"> Закона </w:t>
      </w:r>
      <w:r w:rsidR="00A15D7F">
        <w:rPr>
          <w:rFonts w:eastAsia="Times New Roman" w:cs="Times New Roman"/>
          <w:szCs w:val="28"/>
          <w:lang w:eastAsia="ru-RU"/>
        </w:rPr>
        <w:t>№ </w:t>
      </w:r>
      <w:r w:rsidR="00A85BF3" w:rsidRPr="00866D59">
        <w:rPr>
          <w:rFonts w:eastAsia="Times New Roman" w:cs="Times New Roman"/>
          <w:szCs w:val="28"/>
          <w:lang w:eastAsia="ru-RU"/>
        </w:rPr>
        <w:t>414-</w:t>
      </w:r>
      <w:r w:rsidRPr="00866D59">
        <w:rPr>
          <w:rFonts w:eastAsia="Times New Roman" w:cs="Times New Roman"/>
          <w:szCs w:val="28"/>
          <w:lang w:eastAsia="ru-RU"/>
        </w:rPr>
        <w:t xml:space="preserve">ФЗ, а также в соответствии с иными федеральными законами, устанавливающими расходные обязательства, не включенные в </w:t>
      </w:r>
      <w:r w:rsidR="006A5EC9" w:rsidRPr="00866D59">
        <w:rPr>
          <w:rFonts w:eastAsia="Times New Roman" w:cs="Times New Roman"/>
          <w:szCs w:val="28"/>
          <w:lang w:eastAsia="ru-RU"/>
        </w:rPr>
        <w:t>часть 1</w:t>
      </w:r>
      <w:r w:rsidRPr="00866D59">
        <w:rPr>
          <w:rFonts w:eastAsia="Times New Roman" w:cs="Times New Roman"/>
          <w:szCs w:val="28"/>
          <w:lang w:eastAsia="ru-RU"/>
        </w:rPr>
        <w:t xml:space="preserve"> статьи </w:t>
      </w:r>
      <w:r w:rsidR="00743F79" w:rsidRPr="00866D59">
        <w:rPr>
          <w:rFonts w:eastAsia="Times New Roman" w:cs="Times New Roman"/>
          <w:szCs w:val="28"/>
          <w:lang w:eastAsia="ru-RU"/>
        </w:rPr>
        <w:t>44</w:t>
      </w:r>
      <w:r w:rsidRPr="00866D59">
        <w:rPr>
          <w:rFonts w:eastAsia="Times New Roman" w:cs="Times New Roman"/>
          <w:szCs w:val="28"/>
          <w:lang w:eastAsia="ru-RU"/>
        </w:rPr>
        <w:t xml:space="preserve"> Закона </w:t>
      </w:r>
      <w:r w:rsidR="00A15D7F">
        <w:rPr>
          <w:rFonts w:eastAsia="Times New Roman" w:cs="Times New Roman"/>
          <w:szCs w:val="28"/>
          <w:lang w:eastAsia="ru-RU"/>
        </w:rPr>
        <w:t>№ </w:t>
      </w:r>
      <w:r w:rsidR="00743F79" w:rsidRPr="00866D59">
        <w:rPr>
          <w:rFonts w:eastAsia="Times New Roman" w:cs="Times New Roman"/>
          <w:szCs w:val="28"/>
          <w:lang w:eastAsia="ru-RU"/>
        </w:rPr>
        <w:t>414</w:t>
      </w:r>
      <w:r w:rsidRPr="00866D59">
        <w:rPr>
          <w:rFonts w:eastAsia="Times New Roman" w:cs="Times New Roman"/>
          <w:szCs w:val="28"/>
          <w:lang w:eastAsia="ru-RU"/>
        </w:rPr>
        <w:t xml:space="preserve">-ФЗ. Перечень расходных обязательств, не включенных в </w:t>
      </w:r>
      <w:r w:rsidR="006A5EC9" w:rsidRPr="00866D59">
        <w:rPr>
          <w:rFonts w:eastAsia="Times New Roman" w:cs="Times New Roman"/>
          <w:szCs w:val="28"/>
          <w:lang w:eastAsia="ru-RU"/>
        </w:rPr>
        <w:t>часть 1</w:t>
      </w:r>
      <w:r w:rsidRPr="00866D59">
        <w:rPr>
          <w:rFonts w:eastAsia="Times New Roman" w:cs="Times New Roman"/>
          <w:szCs w:val="28"/>
          <w:lang w:eastAsia="ru-RU"/>
        </w:rPr>
        <w:t xml:space="preserve"> статьи </w:t>
      </w:r>
      <w:r w:rsidR="00743F79" w:rsidRPr="00866D59">
        <w:rPr>
          <w:rFonts w:eastAsia="Times New Roman" w:cs="Times New Roman"/>
          <w:szCs w:val="28"/>
          <w:lang w:eastAsia="ru-RU"/>
        </w:rPr>
        <w:t>44</w:t>
      </w:r>
      <w:r w:rsidRPr="00866D59">
        <w:rPr>
          <w:rFonts w:eastAsia="Times New Roman" w:cs="Times New Roman"/>
          <w:szCs w:val="28"/>
          <w:lang w:eastAsia="ru-RU"/>
        </w:rPr>
        <w:t xml:space="preserve"> Закона </w:t>
      </w:r>
      <w:r w:rsidR="00A85BF3" w:rsidRPr="00866D59">
        <w:rPr>
          <w:rFonts w:eastAsia="Times New Roman" w:cs="Times New Roman"/>
          <w:szCs w:val="28"/>
          <w:lang w:eastAsia="ru-RU"/>
        </w:rPr>
        <w:br/>
      </w:r>
      <w:r w:rsidR="00A15D7F">
        <w:rPr>
          <w:rFonts w:eastAsia="Times New Roman" w:cs="Times New Roman"/>
          <w:szCs w:val="28"/>
          <w:lang w:eastAsia="ru-RU"/>
        </w:rPr>
        <w:t>№ </w:t>
      </w:r>
      <w:r w:rsidR="00743F79" w:rsidRPr="00866D59">
        <w:rPr>
          <w:rFonts w:eastAsia="Times New Roman" w:cs="Times New Roman"/>
          <w:szCs w:val="28"/>
          <w:lang w:eastAsia="ru-RU"/>
        </w:rPr>
        <w:t>414</w:t>
      </w:r>
      <w:r w:rsidRPr="00866D59">
        <w:rPr>
          <w:rFonts w:eastAsia="Times New Roman" w:cs="Times New Roman"/>
          <w:szCs w:val="28"/>
          <w:lang w:eastAsia="ru-RU"/>
        </w:rPr>
        <w:t xml:space="preserve">-ФЗ, отражается в </w:t>
      </w:r>
      <w:r w:rsidR="00BA7D25" w:rsidRPr="00866D59">
        <w:rPr>
          <w:rFonts w:eastAsia="Times New Roman" w:cs="Times New Roman"/>
          <w:szCs w:val="28"/>
          <w:lang w:eastAsia="ru-RU"/>
        </w:rPr>
        <w:t xml:space="preserve">примерном </w:t>
      </w:r>
      <w:r w:rsidRPr="00866D59">
        <w:rPr>
          <w:rFonts w:eastAsia="Times New Roman" w:cs="Times New Roman"/>
          <w:szCs w:val="28"/>
          <w:lang w:eastAsia="ru-RU"/>
        </w:rPr>
        <w:t>справочнике подготовки реестров субъектов Российской Федерации.</w:t>
      </w:r>
    </w:p>
    <w:p w14:paraId="2B5E1464" w14:textId="7F8635DD" w:rsidR="008F5C88"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Расходные обязательства субъекта Российской Федерации, возникшие в результате принятия нормативных правовых актов субъекта Российской Федерации по предметам ведения субъекта Российской Федерации в соответствии со статьей </w:t>
      </w:r>
      <w:r w:rsidR="00743F79" w:rsidRPr="00866D59">
        <w:rPr>
          <w:rFonts w:eastAsia="Times New Roman" w:cs="Times New Roman"/>
          <w:szCs w:val="28"/>
          <w:lang w:eastAsia="ru-RU"/>
        </w:rPr>
        <w:t>42</w:t>
      </w:r>
      <w:r w:rsidRPr="00866D59">
        <w:rPr>
          <w:rFonts w:eastAsia="Times New Roman" w:cs="Times New Roman"/>
          <w:szCs w:val="28"/>
          <w:lang w:eastAsia="ru-RU"/>
        </w:rPr>
        <w:t xml:space="preserve"> Закона </w:t>
      </w:r>
      <w:r w:rsidR="00A15D7F">
        <w:rPr>
          <w:rFonts w:eastAsia="Times New Roman" w:cs="Times New Roman"/>
          <w:szCs w:val="28"/>
          <w:lang w:eastAsia="ru-RU"/>
        </w:rPr>
        <w:t>№ </w:t>
      </w:r>
      <w:r w:rsidR="00A85BF3" w:rsidRPr="00866D59">
        <w:rPr>
          <w:rFonts w:eastAsia="Times New Roman" w:cs="Times New Roman"/>
          <w:szCs w:val="28"/>
          <w:lang w:eastAsia="ru-RU"/>
        </w:rPr>
        <w:t>414</w:t>
      </w:r>
      <w:r w:rsidRPr="00866D59">
        <w:rPr>
          <w:rFonts w:eastAsia="Times New Roman" w:cs="Times New Roman"/>
          <w:szCs w:val="28"/>
          <w:lang w:eastAsia="ru-RU"/>
        </w:rPr>
        <w:t>-ФЗ, заполня</w:t>
      </w:r>
      <w:r w:rsidR="00E64B21" w:rsidRPr="00866D59">
        <w:rPr>
          <w:rFonts w:eastAsia="Times New Roman" w:cs="Times New Roman"/>
          <w:szCs w:val="28"/>
          <w:lang w:eastAsia="ru-RU"/>
        </w:rPr>
        <w:t>ются</w:t>
      </w:r>
      <w:r w:rsidRPr="00866D59">
        <w:rPr>
          <w:rFonts w:eastAsia="Times New Roman" w:cs="Times New Roman"/>
          <w:szCs w:val="28"/>
          <w:lang w:eastAsia="ru-RU"/>
        </w:rPr>
        <w:t xml:space="preserve"> в соответствии с подразделами, установленными </w:t>
      </w:r>
      <w:r w:rsidR="006C5ABD" w:rsidRPr="00866D59">
        <w:rPr>
          <w:rFonts w:eastAsia="Times New Roman" w:cs="Times New Roman"/>
          <w:szCs w:val="28"/>
          <w:lang w:eastAsia="ru-RU"/>
        </w:rPr>
        <w:t>реестром субъекта Российской Федерации</w:t>
      </w:r>
      <w:r w:rsidRPr="00866D59">
        <w:rPr>
          <w:rFonts w:eastAsia="Times New Roman" w:cs="Times New Roman"/>
          <w:szCs w:val="28"/>
          <w:lang w:eastAsia="ru-RU"/>
        </w:rPr>
        <w:t>. Коды строк по указанным расходным обязательствам проставляются согласно коду подраздела.</w:t>
      </w:r>
    </w:p>
    <w:p w14:paraId="741BA235" w14:textId="4F5C84C3"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Расходные обязательства субъекта Российской Федерации, возникшие в результате принятия нормативных правовых актов субъекта Российской Федерации, предусматривающих предоставление из бюджета субъекта Российской Федерации межбюджетных трансфертов, отражаются по формам межбюджетных трансфертов: дотации, субсидии, субвенции, иные межбюджетные трансферты с последующей группировкой согласно </w:t>
      </w:r>
      <w:r w:rsidR="006C5ABD" w:rsidRPr="00866D59">
        <w:rPr>
          <w:rFonts w:eastAsia="Times New Roman" w:cs="Times New Roman"/>
          <w:szCs w:val="28"/>
          <w:lang w:eastAsia="ru-RU"/>
        </w:rPr>
        <w:t>реестру субъекта Российской Федерации</w:t>
      </w:r>
      <w:r w:rsidRPr="00866D59">
        <w:rPr>
          <w:rFonts w:eastAsia="Times New Roman" w:cs="Times New Roman"/>
          <w:szCs w:val="28"/>
          <w:lang w:eastAsia="ru-RU"/>
        </w:rPr>
        <w:t>. По данной группе расходных обязательств отраж</w:t>
      </w:r>
      <w:r w:rsidR="00E64B21" w:rsidRPr="00866D59">
        <w:rPr>
          <w:rFonts w:eastAsia="Times New Roman" w:cs="Times New Roman"/>
          <w:szCs w:val="28"/>
          <w:lang w:eastAsia="ru-RU"/>
        </w:rPr>
        <w:t>аются</w:t>
      </w:r>
      <w:r w:rsidRPr="00866D59">
        <w:rPr>
          <w:rFonts w:eastAsia="Times New Roman" w:cs="Times New Roman"/>
          <w:szCs w:val="28"/>
          <w:lang w:eastAsia="ru-RU"/>
        </w:rPr>
        <w:t xml:space="preserve"> межбюджетные трансферты, предоставляемые</w:t>
      </w:r>
      <w:r w:rsidR="002A129B" w:rsidRPr="00866D59">
        <w:rPr>
          <w:rFonts w:eastAsia="Times New Roman" w:cs="Times New Roman"/>
          <w:szCs w:val="28"/>
          <w:lang w:eastAsia="ru-RU"/>
        </w:rPr>
        <w:t>:</w:t>
      </w:r>
      <w:r w:rsidRPr="00866D59">
        <w:rPr>
          <w:rFonts w:eastAsia="Times New Roman" w:cs="Times New Roman"/>
          <w:szCs w:val="28"/>
          <w:lang w:eastAsia="ru-RU"/>
        </w:rPr>
        <w:t xml:space="preserve"> </w:t>
      </w:r>
      <w:r w:rsidRPr="00866D59">
        <w:rPr>
          <w:rFonts w:eastAsia="Times New Roman" w:cs="Times New Roman"/>
          <w:szCs w:val="28"/>
          <w:lang w:eastAsia="ru-RU"/>
        </w:rPr>
        <w:lastRenderedPageBreak/>
        <w:t>из бюджета субъекта Российской Федерации местным бюджетам, из бюджета субъекта Российской Федерации федеральному бюджету</w:t>
      </w:r>
      <w:r w:rsidR="007835E7" w:rsidRPr="00866D59">
        <w:rPr>
          <w:rFonts w:eastAsia="Times New Roman" w:cs="Times New Roman"/>
          <w:szCs w:val="28"/>
          <w:lang w:eastAsia="ru-RU"/>
        </w:rPr>
        <w:t xml:space="preserve">, </w:t>
      </w:r>
      <w:r w:rsidR="003E53BE" w:rsidRPr="00866D59">
        <w:rPr>
          <w:rFonts w:eastAsia="Times New Roman" w:cs="Times New Roman"/>
          <w:szCs w:val="28"/>
          <w:lang w:eastAsia="ru-RU"/>
        </w:rPr>
        <w:t>из бюджета субъекта Российской Федерации бюджетам субъектов Российской Федерации</w:t>
      </w:r>
      <w:r w:rsidRPr="00866D59">
        <w:rPr>
          <w:rFonts w:eastAsia="Times New Roman" w:cs="Times New Roman"/>
          <w:szCs w:val="28"/>
          <w:lang w:eastAsia="ru-RU"/>
        </w:rPr>
        <w:t>. Коды строк по указанным расходным обязательствам проставляются согласно коду подраздела.</w:t>
      </w:r>
    </w:p>
    <w:p w14:paraId="03BDF37D" w14:textId="77777777" w:rsidR="008F5C88"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По расходным обязательствам субъекта Российской Федерации, возникшим в результате принятия нормативных правовых актов субъекта Российской Федерации, предусматривающих реализацию субъектом Российской Федерации переданных полномочий, отража</w:t>
      </w:r>
      <w:r w:rsidR="00E64B21" w:rsidRPr="00866D59">
        <w:rPr>
          <w:rFonts w:eastAsia="Times New Roman" w:cs="Times New Roman"/>
          <w:szCs w:val="28"/>
          <w:lang w:eastAsia="ru-RU"/>
        </w:rPr>
        <w:t>ются</w:t>
      </w:r>
      <w:r w:rsidRPr="00866D59">
        <w:rPr>
          <w:rFonts w:eastAsia="Times New Roman" w:cs="Times New Roman"/>
          <w:szCs w:val="28"/>
          <w:lang w:eastAsia="ru-RU"/>
        </w:rPr>
        <w:t xml:space="preserve"> расходные обязательства субъектов Российской Федерации по исполнению переданных полномочий Российской Федерации по предметам ведения Российской Федерации</w:t>
      </w:r>
      <w:r w:rsidR="00D75ECB" w:rsidRPr="00866D59">
        <w:rPr>
          <w:rFonts w:eastAsia="Times New Roman" w:cs="Times New Roman"/>
          <w:szCs w:val="28"/>
          <w:lang w:eastAsia="ru-RU"/>
        </w:rPr>
        <w:t xml:space="preserve">, </w:t>
      </w:r>
      <w:r w:rsidRPr="00866D59">
        <w:rPr>
          <w:rFonts w:eastAsia="Times New Roman" w:cs="Times New Roman"/>
          <w:szCs w:val="28"/>
          <w:lang w:eastAsia="ru-RU"/>
        </w:rPr>
        <w:t>в том числе согласно примерному справочнику подготовки реестров субъектов Российской Федерации.</w:t>
      </w:r>
    </w:p>
    <w:p w14:paraId="1681B948" w14:textId="152B20D8" w:rsidR="008F5C88" w:rsidRDefault="00F64CF5" w:rsidP="00420DA9">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Дополнительно по разделу 4 реестра субъекта Российской Федерации </w:t>
      </w:r>
      <w:r w:rsidR="00420DA9" w:rsidRPr="00866D59">
        <w:rPr>
          <w:rFonts w:eastAsia="Times New Roman" w:cs="Times New Roman"/>
          <w:szCs w:val="28"/>
          <w:lang w:eastAsia="ru-RU"/>
        </w:rPr>
        <w:t xml:space="preserve">по соответствующим кодам строк </w:t>
      </w:r>
      <w:r w:rsidR="00D20ACF" w:rsidRPr="00866D59">
        <w:rPr>
          <w:rFonts w:eastAsia="Times New Roman" w:cs="Times New Roman"/>
          <w:szCs w:val="28"/>
          <w:lang w:eastAsia="ru-RU"/>
        </w:rPr>
        <w:t xml:space="preserve">примерного справочника подготовки реестров субъектов Российской Федерации и </w:t>
      </w:r>
      <w:r w:rsidR="00420DA9" w:rsidRPr="00866D59">
        <w:rPr>
          <w:rFonts w:eastAsia="Times New Roman" w:cs="Times New Roman"/>
          <w:szCs w:val="28"/>
          <w:lang w:eastAsia="ru-RU"/>
        </w:rPr>
        <w:t xml:space="preserve">графам реестра субъекта Российской Федерации («за счет средств бюджета субъекта Российской Федерации») </w:t>
      </w:r>
      <w:r w:rsidRPr="00866D59">
        <w:rPr>
          <w:rFonts w:eastAsia="Times New Roman" w:cs="Times New Roman"/>
          <w:szCs w:val="28"/>
          <w:lang w:eastAsia="ru-RU"/>
        </w:rPr>
        <w:t xml:space="preserve">отражаются </w:t>
      </w:r>
      <w:r w:rsidR="00420DA9" w:rsidRPr="00866D59">
        <w:rPr>
          <w:rFonts w:eastAsia="Times New Roman" w:cs="Times New Roman"/>
          <w:szCs w:val="28"/>
          <w:lang w:eastAsia="ru-RU"/>
        </w:rPr>
        <w:t>возникшие в результате принятия нормативных правовых актов субъекта Российской Федерации расходные обязательства субъекта Российской Федерации по исполнению</w:t>
      </w:r>
      <w:r w:rsidRPr="00866D59">
        <w:rPr>
          <w:rFonts w:eastAsia="Times New Roman" w:cs="Times New Roman"/>
          <w:szCs w:val="28"/>
          <w:lang w:eastAsia="ru-RU"/>
        </w:rPr>
        <w:t xml:space="preserve"> переданных полномочий Российской Федерации в соотве</w:t>
      </w:r>
      <w:r w:rsidR="00420DA9" w:rsidRPr="00866D59">
        <w:rPr>
          <w:rFonts w:eastAsia="Times New Roman" w:cs="Times New Roman"/>
          <w:szCs w:val="28"/>
          <w:lang w:eastAsia="ru-RU"/>
        </w:rPr>
        <w:t>т</w:t>
      </w:r>
      <w:r w:rsidRPr="00866D59">
        <w:rPr>
          <w:rFonts w:eastAsia="Times New Roman" w:cs="Times New Roman"/>
          <w:szCs w:val="28"/>
          <w:lang w:eastAsia="ru-RU"/>
        </w:rPr>
        <w:t>ствии с</w:t>
      </w:r>
      <w:r w:rsidR="00B05202" w:rsidRPr="00866D59">
        <w:rPr>
          <w:rFonts w:eastAsia="Times New Roman" w:cs="Times New Roman"/>
          <w:szCs w:val="28"/>
          <w:lang w:eastAsia="ru-RU"/>
        </w:rPr>
        <w:t>о</w:t>
      </w:r>
      <w:r w:rsidRPr="00866D59">
        <w:rPr>
          <w:rFonts w:eastAsia="Times New Roman" w:cs="Times New Roman"/>
          <w:strike/>
          <w:szCs w:val="28"/>
          <w:lang w:eastAsia="ru-RU"/>
        </w:rPr>
        <w:t xml:space="preserve"> </w:t>
      </w:r>
      <w:r w:rsidR="00420DA9" w:rsidRPr="00866D59">
        <w:rPr>
          <w:rFonts w:eastAsia="Times New Roman" w:cs="Times New Roman"/>
          <w:szCs w:val="28"/>
          <w:lang w:eastAsia="ru-RU"/>
        </w:rPr>
        <w:t>стать</w:t>
      </w:r>
      <w:r w:rsidR="00B05202" w:rsidRPr="00866D59">
        <w:rPr>
          <w:rFonts w:eastAsia="Times New Roman" w:cs="Times New Roman"/>
          <w:szCs w:val="28"/>
          <w:lang w:eastAsia="ru-RU"/>
        </w:rPr>
        <w:t>ей</w:t>
      </w:r>
      <w:r w:rsidR="00420DA9" w:rsidRPr="00866D59">
        <w:rPr>
          <w:rFonts w:eastAsia="Times New Roman" w:cs="Times New Roman"/>
          <w:szCs w:val="28"/>
          <w:lang w:eastAsia="ru-RU"/>
        </w:rPr>
        <w:t xml:space="preserve"> </w:t>
      </w:r>
      <w:r w:rsidR="00B05202" w:rsidRPr="00866D59">
        <w:rPr>
          <w:rFonts w:eastAsia="Times New Roman" w:cs="Times New Roman"/>
          <w:szCs w:val="28"/>
          <w:lang w:eastAsia="ru-RU"/>
        </w:rPr>
        <w:t>48</w:t>
      </w:r>
      <w:r w:rsidR="00420DA9" w:rsidRPr="00866D59">
        <w:rPr>
          <w:rFonts w:eastAsia="Times New Roman" w:cs="Times New Roman"/>
          <w:szCs w:val="28"/>
          <w:lang w:eastAsia="ru-RU"/>
        </w:rPr>
        <w:t xml:space="preserve"> Закона </w:t>
      </w:r>
      <w:r w:rsidR="00A15D7F">
        <w:rPr>
          <w:rFonts w:eastAsia="Times New Roman" w:cs="Times New Roman"/>
          <w:szCs w:val="28"/>
          <w:lang w:eastAsia="ru-RU"/>
        </w:rPr>
        <w:t>№ </w:t>
      </w:r>
      <w:r w:rsidR="00B05202" w:rsidRPr="00866D59">
        <w:rPr>
          <w:rFonts w:eastAsia="Times New Roman" w:cs="Times New Roman"/>
          <w:szCs w:val="28"/>
          <w:lang w:eastAsia="ru-RU"/>
        </w:rPr>
        <w:t>414</w:t>
      </w:r>
      <w:r w:rsidR="00420DA9" w:rsidRPr="00866D59">
        <w:rPr>
          <w:rFonts w:eastAsia="Times New Roman" w:cs="Times New Roman"/>
          <w:szCs w:val="28"/>
          <w:lang w:eastAsia="ru-RU"/>
        </w:rPr>
        <w:t>-ФЗ</w:t>
      </w:r>
      <w:r w:rsidR="00D20ACF" w:rsidRPr="00866D59">
        <w:rPr>
          <w:rFonts w:eastAsia="Times New Roman" w:cs="Times New Roman"/>
          <w:szCs w:val="28"/>
          <w:lang w:eastAsia="ru-RU"/>
        </w:rPr>
        <w:t>.</w:t>
      </w:r>
      <w:r w:rsidR="007C468D" w:rsidRPr="00866D59">
        <w:rPr>
          <w:rFonts w:eastAsia="Times New Roman" w:cs="Times New Roman"/>
          <w:szCs w:val="28"/>
          <w:lang w:eastAsia="ru-RU"/>
        </w:rPr>
        <w:t xml:space="preserve"> </w:t>
      </w:r>
      <w:r w:rsidR="00D20ACF" w:rsidRPr="00866D59">
        <w:rPr>
          <w:rFonts w:eastAsia="Times New Roman" w:cs="Times New Roman"/>
          <w:szCs w:val="28"/>
          <w:lang w:eastAsia="ru-RU"/>
        </w:rPr>
        <w:t>Расходные обязательства субъекта Российской Федерации, возникшие в результате принятия нормативных правовых актов субъекта Российской Федерации, предусматривающих предоставление из бюджета субъекта Российской Федерации межбюджетных трансфертов, отражаются в разделе 3 реестра субъекта Российской Федерации.</w:t>
      </w:r>
    </w:p>
    <w:p w14:paraId="44B2A24F" w14:textId="03D6DCF5"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Полномочия по предметам ведения Российской Федерации, а также по предметам совместного ведения Российской Федерации и субъектов Российской Федерации по решению вопросов, не указанных в </w:t>
      </w:r>
      <w:r w:rsidR="003F1A6E" w:rsidRPr="00866D59">
        <w:rPr>
          <w:rFonts w:eastAsia="Times New Roman" w:cs="Times New Roman"/>
          <w:szCs w:val="28"/>
          <w:lang w:eastAsia="ru-RU"/>
        </w:rPr>
        <w:t>части 1</w:t>
      </w:r>
      <w:r w:rsidRPr="00866D59">
        <w:rPr>
          <w:rFonts w:eastAsia="Times New Roman" w:cs="Times New Roman"/>
          <w:szCs w:val="28"/>
          <w:lang w:eastAsia="ru-RU"/>
        </w:rPr>
        <w:t xml:space="preserve"> статьи </w:t>
      </w:r>
      <w:r w:rsidR="00B05202" w:rsidRPr="00866D59">
        <w:rPr>
          <w:rFonts w:eastAsia="Times New Roman" w:cs="Times New Roman"/>
          <w:szCs w:val="28"/>
          <w:lang w:eastAsia="ru-RU"/>
        </w:rPr>
        <w:t>44</w:t>
      </w:r>
      <w:r w:rsidRPr="00866D59">
        <w:rPr>
          <w:rFonts w:eastAsia="Times New Roman" w:cs="Times New Roman"/>
          <w:szCs w:val="28"/>
          <w:lang w:eastAsia="ru-RU"/>
        </w:rPr>
        <w:t xml:space="preserve"> Закона </w:t>
      </w:r>
      <w:r w:rsidR="00A85BF3" w:rsidRPr="00866D59">
        <w:rPr>
          <w:rFonts w:eastAsia="Times New Roman" w:cs="Times New Roman"/>
          <w:szCs w:val="28"/>
          <w:lang w:eastAsia="ru-RU"/>
        </w:rPr>
        <w:br/>
      </w:r>
      <w:r w:rsidR="00A15D7F">
        <w:rPr>
          <w:rFonts w:eastAsia="Times New Roman" w:cs="Times New Roman"/>
          <w:szCs w:val="28"/>
          <w:lang w:eastAsia="ru-RU"/>
        </w:rPr>
        <w:t>№ </w:t>
      </w:r>
      <w:r w:rsidR="00B05202" w:rsidRPr="00866D59">
        <w:rPr>
          <w:rFonts w:eastAsia="Times New Roman" w:cs="Times New Roman"/>
          <w:szCs w:val="28"/>
          <w:lang w:eastAsia="ru-RU"/>
        </w:rPr>
        <w:t>414</w:t>
      </w:r>
      <w:r w:rsidRPr="00866D59">
        <w:rPr>
          <w:rFonts w:eastAsia="Times New Roman" w:cs="Times New Roman"/>
          <w:szCs w:val="28"/>
          <w:lang w:eastAsia="ru-RU"/>
        </w:rPr>
        <w:t>-ФЗ, если возможность осуществления расходов субъекта Российской Федерации на реализацию этих полномочий предусмотрена федеральными законами, отража</w:t>
      </w:r>
      <w:r w:rsidR="00E64B21" w:rsidRPr="00866D59">
        <w:rPr>
          <w:rFonts w:eastAsia="Times New Roman" w:cs="Times New Roman"/>
          <w:szCs w:val="28"/>
          <w:lang w:eastAsia="ru-RU"/>
        </w:rPr>
        <w:t>ются</w:t>
      </w:r>
      <w:r w:rsidRPr="00866D59">
        <w:rPr>
          <w:rFonts w:eastAsia="Times New Roman" w:cs="Times New Roman"/>
          <w:szCs w:val="28"/>
          <w:lang w:eastAsia="ru-RU"/>
        </w:rPr>
        <w:t xml:space="preserve"> в произвольной последовательности с присвоением кодов строк по нарастающей в зависимости от источника исполнения: за счет собственных средств бюджета субъекта Российской Федерации с последующей разбивкой согласно </w:t>
      </w:r>
      <w:r w:rsidR="006C5ABD" w:rsidRPr="00866D59">
        <w:rPr>
          <w:rFonts w:eastAsia="Times New Roman" w:cs="Times New Roman"/>
          <w:szCs w:val="28"/>
          <w:lang w:eastAsia="ru-RU"/>
        </w:rPr>
        <w:t>реестру субъекта Российской Федерации</w:t>
      </w:r>
      <w:r w:rsidRPr="00866D59">
        <w:rPr>
          <w:rFonts w:eastAsia="Times New Roman" w:cs="Times New Roman"/>
          <w:szCs w:val="28"/>
          <w:lang w:eastAsia="ru-RU"/>
        </w:rPr>
        <w:t xml:space="preserve"> и за счет средств федерального бюджета.</w:t>
      </w:r>
    </w:p>
    <w:p w14:paraId="140988BE"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В реестре субъекта Российской Федерации отража</w:t>
      </w:r>
      <w:r w:rsidR="00F15EAF" w:rsidRPr="00866D59">
        <w:rPr>
          <w:rFonts w:eastAsia="Times New Roman" w:cs="Times New Roman"/>
          <w:szCs w:val="28"/>
          <w:lang w:eastAsia="ru-RU"/>
        </w:rPr>
        <w:t>ю</w:t>
      </w:r>
      <w:r w:rsidR="006C5ABD" w:rsidRPr="00866D59">
        <w:rPr>
          <w:rFonts w:eastAsia="Times New Roman" w:cs="Times New Roman"/>
          <w:szCs w:val="28"/>
          <w:lang w:eastAsia="ru-RU"/>
        </w:rPr>
        <w:t>т</w:t>
      </w:r>
      <w:r w:rsidR="00F15EAF" w:rsidRPr="00866D59">
        <w:rPr>
          <w:rFonts w:eastAsia="Times New Roman" w:cs="Times New Roman"/>
          <w:szCs w:val="28"/>
          <w:lang w:eastAsia="ru-RU"/>
        </w:rPr>
        <w:t>ся</w:t>
      </w:r>
      <w:r w:rsidRPr="00866D59">
        <w:rPr>
          <w:rFonts w:eastAsia="Times New Roman" w:cs="Times New Roman"/>
          <w:szCs w:val="28"/>
          <w:lang w:eastAsia="ru-RU"/>
        </w:rPr>
        <w:t xml:space="preserve"> расходные обязательства субъекта Российской Федерации по установлению дополнительных мер социальной поддержки и социальной помощи для отдельных категорий граждан, не предусмотренных федеральными законами. Коды строк по указанным расходным обязательствам проставляются согласно соответствующему подразделу последовательно.</w:t>
      </w:r>
    </w:p>
    <w:p w14:paraId="69AA6B80" w14:textId="185DF056" w:rsidR="008F5C88" w:rsidRDefault="009C55CB" w:rsidP="009C55CB">
      <w:pPr>
        <w:autoSpaceDE w:val="0"/>
        <w:autoSpaceDN w:val="0"/>
        <w:adjustRightInd w:val="0"/>
        <w:spacing w:after="0" w:line="228"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Расходные обязательства субъекта Российской Федерации, возникшие в результате принятия законов субъекта Российской Федерации по перераспределению полномочий между органами местного самоуправления и органами государственной власти субъекта Российской Федерации в соответствии с </w:t>
      </w:r>
      <w:r w:rsidR="003F1A6E" w:rsidRPr="00866D59">
        <w:rPr>
          <w:rFonts w:eastAsia="Times New Roman" w:cs="Times New Roman"/>
          <w:szCs w:val="28"/>
          <w:lang w:eastAsia="ru-RU"/>
        </w:rPr>
        <w:t xml:space="preserve">частями 3 и 4 </w:t>
      </w:r>
      <w:r w:rsidRPr="00866D59">
        <w:rPr>
          <w:rFonts w:eastAsia="Times New Roman" w:cs="Times New Roman"/>
          <w:szCs w:val="28"/>
          <w:lang w:eastAsia="ru-RU"/>
        </w:rPr>
        <w:t xml:space="preserve">статьи </w:t>
      </w:r>
      <w:r w:rsidR="00B05202" w:rsidRPr="00866D59">
        <w:rPr>
          <w:rFonts w:eastAsia="Times New Roman" w:cs="Times New Roman"/>
          <w:szCs w:val="28"/>
          <w:lang w:eastAsia="ru-RU"/>
        </w:rPr>
        <w:t>6</w:t>
      </w:r>
      <w:r w:rsidRPr="00866D59">
        <w:rPr>
          <w:rFonts w:eastAsia="Times New Roman" w:cs="Times New Roman"/>
          <w:szCs w:val="28"/>
          <w:lang w:eastAsia="ru-RU"/>
        </w:rPr>
        <w:t xml:space="preserve"> Закона </w:t>
      </w:r>
      <w:r w:rsidR="00A15D7F">
        <w:rPr>
          <w:rFonts w:eastAsia="Times New Roman" w:cs="Times New Roman"/>
          <w:szCs w:val="28"/>
          <w:lang w:eastAsia="ru-RU"/>
        </w:rPr>
        <w:t>№ </w:t>
      </w:r>
      <w:r w:rsidR="00B05202" w:rsidRPr="00866D59">
        <w:rPr>
          <w:rFonts w:eastAsia="Times New Roman" w:cs="Times New Roman"/>
          <w:szCs w:val="28"/>
          <w:lang w:eastAsia="ru-RU"/>
        </w:rPr>
        <w:t>414</w:t>
      </w:r>
      <w:r w:rsidRPr="00866D59">
        <w:rPr>
          <w:rFonts w:eastAsia="Times New Roman" w:cs="Times New Roman"/>
          <w:szCs w:val="28"/>
          <w:lang w:eastAsia="ru-RU"/>
        </w:rPr>
        <w:t>-ФЗ, заполня</w:t>
      </w:r>
      <w:r w:rsidR="00F15EAF" w:rsidRPr="00866D59">
        <w:rPr>
          <w:rFonts w:eastAsia="Times New Roman" w:cs="Times New Roman"/>
          <w:szCs w:val="28"/>
          <w:lang w:eastAsia="ru-RU"/>
        </w:rPr>
        <w:t>ются</w:t>
      </w:r>
      <w:r w:rsidRPr="00866D59">
        <w:rPr>
          <w:rFonts w:eastAsia="Times New Roman" w:cs="Times New Roman"/>
          <w:szCs w:val="28"/>
          <w:lang w:eastAsia="ru-RU"/>
        </w:rPr>
        <w:t xml:space="preserve"> в реестре субъекта Российской Федерации, в том числе согласно примерному справочнику подготовки реестров субъектов Российской Федерации.</w:t>
      </w:r>
    </w:p>
    <w:p w14:paraId="58B60CDB" w14:textId="77777777" w:rsidR="008F5C88" w:rsidRDefault="00C3289F" w:rsidP="009C55CB">
      <w:pPr>
        <w:autoSpaceDE w:val="0"/>
        <w:autoSpaceDN w:val="0"/>
        <w:adjustRightInd w:val="0"/>
        <w:spacing w:after="0" w:line="228" w:lineRule="auto"/>
        <w:ind w:firstLine="709"/>
        <w:jc w:val="both"/>
        <w:rPr>
          <w:rFonts w:eastAsia="Times New Roman" w:cs="Times New Roman"/>
          <w:szCs w:val="28"/>
          <w:lang w:eastAsia="ru-RU"/>
        </w:rPr>
      </w:pPr>
      <w:r w:rsidRPr="00866D59">
        <w:rPr>
          <w:rFonts w:eastAsia="Times New Roman" w:cs="Times New Roman"/>
          <w:szCs w:val="28"/>
          <w:lang w:eastAsia="ru-RU"/>
        </w:rPr>
        <w:lastRenderedPageBreak/>
        <w:t>9</w:t>
      </w:r>
      <w:r w:rsidR="009C55CB" w:rsidRPr="00866D59">
        <w:rPr>
          <w:rFonts w:eastAsia="Times New Roman" w:cs="Times New Roman"/>
          <w:szCs w:val="28"/>
          <w:lang w:eastAsia="ru-RU"/>
        </w:rPr>
        <w:t>. При заполнении реестра субъекта Российской Федерации указыва</w:t>
      </w:r>
      <w:r w:rsidR="00F15EAF" w:rsidRPr="00866D59">
        <w:rPr>
          <w:rFonts w:eastAsia="Times New Roman" w:cs="Times New Roman"/>
          <w:szCs w:val="28"/>
          <w:lang w:eastAsia="ru-RU"/>
        </w:rPr>
        <w:t>ется</w:t>
      </w:r>
      <w:r w:rsidR="009C55CB" w:rsidRPr="00866D59">
        <w:rPr>
          <w:rFonts w:eastAsia="Times New Roman" w:cs="Times New Roman"/>
          <w:szCs w:val="28"/>
          <w:lang w:eastAsia="ru-RU"/>
        </w:rPr>
        <w:t xml:space="preserve"> весь перечень расходных обязательств субъектов Российской Федерации, входящих в каждый раздел сгруппированных расходных обязательств субъектов Российской Федерации. В случае наличия расходных обязательств субъектов Российской Федерации с незначительным объемом средств на их исполнение, отсутствующих в примерном справочнике подготовки реестров субъектов Российской Федерации, возможно осуществлять объединение соответствующих расходных обязательств по более укрупненным направлениям расходов.</w:t>
      </w:r>
    </w:p>
    <w:p w14:paraId="072F3B6F" w14:textId="49EB089B" w:rsidR="009C55CB" w:rsidRPr="00866D59" w:rsidRDefault="009C55CB" w:rsidP="009C55CB">
      <w:pPr>
        <w:autoSpaceDE w:val="0"/>
        <w:autoSpaceDN w:val="0"/>
        <w:adjustRightInd w:val="0"/>
        <w:spacing w:after="0" w:line="228" w:lineRule="auto"/>
        <w:ind w:firstLine="709"/>
        <w:jc w:val="both"/>
        <w:rPr>
          <w:rFonts w:eastAsia="Times New Roman" w:cs="Times New Roman"/>
          <w:szCs w:val="28"/>
          <w:lang w:eastAsia="ru-RU"/>
        </w:rPr>
      </w:pPr>
      <w:r w:rsidRPr="00866D59">
        <w:rPr>
          <w:rFonts w:eastAsia="Times New Roman" w:cs="Times New Roman"/>
          <w:szCs w:val="28"/>
          <w:lang w:eastAsia="ru-RU"/>
        </w:rPr>
        <w:t>Обязательства, связанные с финансовым обеспечением деятельности органов государственной власти субъекта Российской Федерации, отража</w:t>
      </w:r>
      <w:r w:rsidR="00F15EAF" w:rsidRPr="00866D59">
        <w:rPr>
          <w:rFonts w:eastAsia="Times New Roman" w:cs="Times New Roman"/>
          <w:szCs w:val="28"/>
          <w:lang w:eastAsia="ru-RU"/>
        </w:rPr>
        <w:t>ются</w:t>
      </w:r>
      <w:r w:rsidRPr="00866D59">
        <w:rPr>
          <w:rFonts w:eastAsia="Times New Roman" w:cs="Times New Roman"/>
          <w:szCs w:val="28"/>
          <w:lang w:eastAsia="ru-RU"/>
        </w:rPr>
        <w:t xml:space="preserve"> по расходным обязательствам в сфере содержания органов государственной власти субъектов Российской Федерации.</w:t>
      </w:r>
    </w:p>
    <w:p w14:paraId="3A07BE82" w14:textId="77777777" w:rsidR="00FF393D" w:rsidRPr="00866D59" w:rsidRDefault="00FF393D" w:rsidP="00FF393D">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Обязательства, связанные с финансовым обеспечением </w:t>
      </w:r>
      <w:r w:rsidR="00B7756F" w:rsidRPr="00866D59">
        <w:rPr>
          <w:rFonts w:eastAsia="Times New Roman" w:cs="Times New Roman"/>
          <w:szCs w:val="28"/>
          <w:lang w:eastAsia="ru-RU"/>
        </w:rPr>
        <w:t>государственных учреждений субъектов Российской Федерации</w:t>
      </w:r>
      <w:r w:rsidRPr="00866D59">
        <w:rPr>
          <w:rFonts w:eastAsia="Times New Roman" w:cs="Times New Roman"/>
          <w:szCs w:val="28"/>
          <w:lang w:eastAsia="ru-RU"/>
        </w:rPr>
        <w:t>, отражаются по соответствующему расходному обязательству</w:t>
      </w:r>
      <w:r w:rsidR="00406AD2" w:rsidRPr="00866D59">
        <w:rPr>
          <w:rFonts w:eastAsia="Times New Roman" w:cs="Times New Roman"/>
          <w:szCs w:val="28"/>
          <w:lang w:eastAsia="ru-RU"/>
        </w:rPr>
        <w:t xml:space="preserve"> субъекта Российской Федерации</w:t>
      </w:r>
      <w:r w:rsidRPr="00866D59">
        <w:rPr>
          <w:rFonts w:eastAsia="Times New Roman" w:cs="Times New Roman"/>
          <w:szCs w:val="28"/>
          <w:lang w:eastAsia="ru-RU"/>
        </w:rPr>
        <w:t xml:space="preserve"> в зависимости от отраслевой принадлежности структурных подразделений </w:t>
      </w:r>
      <w:r w:rsidR="0030576D" w:rsidRPr="00866D59">
        <w:rPr>
          <w:rFonts w:eastAsia="Times New Roman" w:cs="Times New Roman"/>
          <w:szCs w:val="28"/>
          <w:lang w:eastAsia="ru-RU"/>
        </w:rPr>
        <w:t xml:space="preserve">государственного </w:t>
      </w:r>
      <w:r w:rsidRPr="00866D59">
        <w:rPr>
          <w:rFonts w:eastAsia="Times New Roman" w:cs="Times New Roman"/>
          <w:szCs w:val="28"/>
          <w:lang w:eastAsia="ru-RU"/>
        </w:rPr>
        <w:t>учреждения и содержания обязательства.</w:t>
      </w:r>
    </w:p>
    <w:p w14:paraId="56244902" w14:textId="77777777" w:rsidR="00FF393D" w:rsidRPr="00866D59" w:rsidRDefault="00FF393D" w:rsidP="005A118B">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Если обязательства, связанные с финансовым обеспечением деятельности государственных учреждений субъектов Российской Федерации, относятся сразу к нескольким расходным обязательствам, в том числе разной отраслевой принадлежности (например, деятельность некоторых централизованных бухгалтерий) и не могут быть однозначно распределены между соответствующими расходными обязательствами субъекта Российской Федерации, подобные обязательства отражаются </w:t>
      </w:r>
      <w:r w:rsidR="006A082F" w:rsidRPr="00866D59">
        <w:rPr>
          <w:rFonts w:eastAsia="Times New Roman" w:cs="Times New Roman"/>
          <w:szCs w:val="28"/>
          <w:lang w:eastAsia="ru-RU"/>
        </w:rPr>
        <w:t>по коду строки 1003</w:t>
      </w:r>
      <w:r w:rsidRPr="00866D59">
        <w:rPr>
          <w:rFonts w:eastAsia="Times New Roman" w:cs="Times New Roman"/>
          <w:szCs w:val="28"/>
          <w:lang w:eastAsia="ru-RU"/>
        </w:rPr>
        <w:t xml:space="preserve"> </w:t>
      </w:r>
      <w:r w:rsidR="006A082F" w:rsidRPr="00866D59">
        <w:rPr>
          <w:rFonts w:eastAsia="Times New Roman" w:cs="Times New Roman"/>
          <w:szCs w:val="28"/>
          <w:lang w:eastAsia="ru-RU"/>
        </w:rPr>
        <w:t xml:space="preserve">«Материально-техническое и финансовое обеспечение деятельности органов государственной власти субъекта Российской Федерации и государственных учреждений субъекта Российской </w:t>
      </w:r>
      <w:r w:rsidR="006A082F" w:rsidRPr="00866D59">
        <w:rPr>
          <w:rFonts w:eastAsia="Times New Roman" w:cs="Times New Roman"/>
          <w:spacing w:val="-4"/>
          <w:szCs w:val="28"/>
          <w:lang w:eastAsia="ru-RU"/>
        </w:rPr>
        <w:t>Федерации, в том числе вопросов оплаты труда работников органов государственной</w:t>
      </w:r>
      <w:r w:rsidR="006A082F" w:rsidRPr="00866D59">
        <w:rPr>
          <w:rFonts w:eastAsia="Times New Roman" w:cs="Times New Roman"/>
          <w:szCs w:val="28"/>
          <w:lang w:eastAsia="ru-RU"/>
        </w:rPr>
        <w:t xml:space="preserve"> </w:t>
      </w:r>
      <w:r w:rsidR="006A082F" w:rsidRPr="00866D59">
        <w:rPr>
          <w:rFonts w:eastAsia="Times New Roman" w:cs="Times New Roman"/>
          <w:spacing w:val="-4"/>
          <w:szCs w:val="28"/>
          <w:lang w:eastAsia="ru-RU"/>
        </w:rPr>
        <w:t xml:space="preserve">власти субъекта Российской Федерации и работников государственных учреждений субъекта Российской Федерации» </w:t>
      </w:r>
      <w:r w:rsidRPr="00866D59">
        <w:rPr>
          <w:rFonts w:eastAsia="Times New Roman" w:cs="Times New Roman"/>
          <w:spacing w:val="-4"/>
          <w:szCs w:val="28"/>
          <w:lang w:eastAsia="ru-RU"/>
        </w:rPr>
        <w:t xml:space="preserve">реестра </w:t>
      </w:r>
      <w:r w:rsidR="002A129B" w:rsidRPr="00866D59">
        <w:rPr>
          <w:rFonts w:eastAsia="Times New Roman" w:cs="Times New Roman"/>
          <w:spacing w:val="-4"/>
          <w:szCs w:val="28"/>
          <w:lang w:eastAsia="ru-RU"/>
        </w:rPr>
        <w:t xml:space="preserve">субъекта </w:t>
      </w:r>
      <w:r w:rsidRPr="00866D59">
        <w:rPr>
          <w:rFonts w:eastAsia="Times New Roman" w:cs="Times New Roman"/>
          <w:spacing w:val="-4"/>
          <w:szCs w:val="28"/>
          <w:lang w:eastAsia="ru-RU"/>
        </w:rPr>
        <w:t>Российской Федерации</w:t>
      </w:r>
      <w:r w:rsidR="005A118B" w:rsidRPr="00866D59">
        <w:rPr>
          <w:rFonts w:eastAsia="Times New Roman" w:cs="Times New Roman"/>
          <w:spacing w:val="-4"/>
          <w:szCs w:val="28"/>
          <w:lang w:eastAsia="ru-RU"/>
        </w:rPr>
        <w:t>.</w:t>
      </w:r>
    </w:p>
    <w:p w14:paraId="4911AC04" w14:textId="77777777" w:rsidR="00FF393D" w:rsidRPr="00866D59" w:rsidRDefault="00944CD6" w:rsidP="00944CD6">
      <w:pPr>
        <w:autoSpaceDE w:val="0"/>
        <w:autoSpaceDN w:val="0"/>
        <w:adjustRightInd w:val="0"/>
        <w:spacing w:after="0" w:line="228"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Обязательства, связанные с финансовым обеспечением органов государственной власти субъекта Российской Федерации (в части вопросов оплаты труда работников органов государственной власти субъекта Российской Федерации), отражаются в реестре расходных обязательств субъекта Российской Федерации </w:t>
      </w:r>
      <w:r w:rsidR="0069360C" w:rsidRPr="00866D59">
        <w:rPr>
          <w:rFonts w:eastAsia="Times New Roman" w:cs="Times New Roman"/>
          <w:szCs w:val="28"/>
          <w:lang w:eastAsia="ru-RU"/>
        </w:rPr>
        <w:t>без учета обязательств, связанных с начислениями на выплаты по оплате труда</w:t>
      </w:r>
      <w:r w:rsidRPr="00866D59">
        <w:rPr>
          <w:rFonts w:eastAsia="Times New Roman" w:cs="Times New Roman"/>
          <w:szCs w:val="28"/>
          <w:lang w:eastAsia="ru-RU"/>
        </w:rPr>
        <w:t>.</w:t>
      </w:r>
    </w:p>
    <w:p w14:paraId="4600EA92" w14:textId="4B3377D1" w:rsidR="00205ADF" w:rsidRPr="00866D59" w:rsidRDefault="00205ADF" w:rsidP="00205ADF">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Обязательства, связанные с к</w:t>
      </w:r>
      <w:r w:rsidRPr="00866D59">
        <w:rPr>
          <w:rFonts w:cs="Times New Roman"/>
          <w:bCs/>
          <w:szCs w:val="28"/>
        </w:rPr>
        <w:t>омпенсацией расходов на оплату стоимости проезда и провоза багажа к месту использования отпуска и обратно</w:t>
      </w:r>
      <w:r w:rsidRPr="00866D59">
        <w:rPr>
          <w:rFonts w:eastAsia="Times New Roman" w:cs="Times New Roman"/>
          <w:szCs w:val="28"/>
          <w:lang w:eastAsia="ru-RU"/>
        </w:rPr>
        <w:t xml:space="preserve">, а также </w:t>
      </w:r>
      <w:r w:rsidR="0026122C" w:rsidRPr="00866D59">
        <w:rPr>
          <w:rFonts w:eastAsia="Times New Roman" w:cs="Times New Roman"/>
          <w:szCs w:val="28"/>
          <w:lang w:eastAsia="ru-RU"/>
        </w:rPr>
        <w:t xml:space="preserve">с </w:t>
      </w:r>
      <w:r w:rsidRPr="00866D59">
        <w:rPr>
          <w:rFonts w:eastAsia="Times New Roman" w:cs="Times New Roman"/>
          <w:szCs w:val="28"/>
          <w:lang w:eastAsia="ru-RU"/>
        </w:rPr>
        <w:t>предоставлени</w:t>
      </w:r>
      <w:r w:rsidR="0026122C" w:rsidRPr="00866D59">
        <w:rPr>
          <w:rFonts w:eastAsia="Times New Roman" w:cs="Times New Roman"/>
          <w:szCs w:val="28"/>
          <w:lang w:eastAsia="ru-RU"/>
        </w:rPr>
        <w:t>ем</w:t>
      </w:r>
      <w:r w:rsidRPr="00866D59">
        <w:rPr>
          <w:rFonts w:eastAsia="Times New Roman" w:cs="Times New Roman"/>
          <w:szCs w:val="28"/>
          <w:lang w:eastAsia="ru-RU"/>
        </w:rPr>
        <w:t xml:space="preserve"> г</w:t>
      </w:r>
      <w:r w:rsidRPr="00866D59">
        <w:rPr>
          <w:rFonts w:cs="Times New Roman"/>
          <w:bCs/>
          <w:szCs w:val="28"/>
        </w:rPr>
        <w:t>арантий и компенсаци</w:t>
      </w:r>
      <w:r w:rsidR="006811BB" w:rsidRPr="00866D59">
        <w:rPr>
          <w:rFonts w:cs="Times New Roman"/>
          <w:bCs/>
          <w:szCs w:val="28"/>
        </w:rPr>
        <w:t>ей</w:t>
      </w:r>
      <w:r w:rsidRPr="00866D59">
        <w:rPr>
          <w:rFonts w:cs="Times New Roman"/>
          <w:bCs/>
          <w:szCs w:val="28"/>
        </w:rPr>
        <w:t xml:space="preserve"> расходов, связанных с переездом,</w:t>
      </w:r>
      <w:r w:rsidRPr="00866D59">
        <w:rPr>
          <w:rFonts w:eastAsia="Times New Roman" w:cs="Times New Roman"/>
          <w:szCs w:val="28"/>
          <w:lang w:eastAsia="ru-RU"/>
        </w:rPr>
        <w:t xml:space="preserve"> для лиц, работающих и проживающих в районах Крайнего Севера, в соответствии со статьями 33 и 35 </w:t>
      </w:r>
      <w:r w:rsidRPr="00866D59">
        <w:rPr>
          <w:rFonts w:cs="Times New Roman"/>
          <w:szCs w:val="28"/>
        </w:rPr>
        <w:t xml:space="preserve">Закона Российской </w:t>
      </w:r>
      <w:r w:rsidR="002F0E01" w:rsidRPr="00866D59">
        <w:rPr>
          <w:rFonts w:cs="Times New Roman"/>
          <w:szCs w:val="28"/>
        </w:rPr>
        <w:t>Федерации от 19</w:t>
      </w:r>
      <w:r w:rsidR="006A082F" w:rsidRPr="00866D59">
        <w:rPr>
          <w:rFonts w:cs="Times New Roman"/>
          <w:szCs w:val="28"/>
        </w:rPr>
        <w:t xml:space="preserve"> февраля </w:t>
      </w:r>
      <w:r w:rsidR="002F0E01" w:rsidRPr="00866D59">
        <w:rPr>
          <w:rFonts w:cs="Times New Roman"/>
          <w:szCs w:val="28"/>
        </w:rPr>
        <w:t xml:space="preserve">1993 </w:t>
      </w:r>
      <w:r w:rsidR="006A082F" w:rsidRPr="00866D59">
        <w:rPr>
          <w:rFonts w:cs="Times New Roman"/>
          <w:szCs w:val="28"/>
        </w:rPr>
        <w:t xml:space="preserve">г. </w:t>
      </w:r>
      <w:r w:rsidR="00A15D7F">
        <w:rPr>
          <w:rFonts w:cs="Times New Roman"/>
          <w:szCs w:val="28"/>
        </w:rPr>
        <w:t>№ </w:t>
      </w:r>
      <w:r w:rsidR="002F0E01" w:rsidRPr="00866D59">
        <w:rPr>
          <w:rFonts w:cs="Times New Roman"/>
          <w:szCs w:val="28"/>
        </w:rPr>
        <w:t xml:space="preserve">4520-1 </w:t>
      </w:r>
      <w:r w:rsidR="005430A1" w:rsidRPr="00866D59">
        <w:rPr>
          <w:rFonts w:cs="Times New Roman"/>
          <w:szCs w:val="28"/>
        </w:rPr>
        <w:br/>
      </w:r>
      <w:r w:rsidRPr="00866D59">
        <w:rPr>
          <w:rFonts w:cs="Times New Roman"/>
          <w:szCs w:val="28"/>
        </w:rPr>
        <w:t>«О государственных гарантиях и компенсациях для лиц, работающих и проживающих в районах Крайнего Севера и приравненных к ним местностях», в том числе в отношении работников органов государственной власти субъекта Российской Федерации,</w:t>
      </w:r>
      <w:r w:rsidRPr="00866D59">
        <w:rPr>
          <w:rFonts w:eastAsia="Times New Roman" w:cs="Times New Roman"/>
          <w:szCs w:val="28"/>
          <w:lang w:eastAsia="ru-RU"/>
        </w:rPr>
        <w:t xml:space="preserve"> отражаются только </w:t>
      </w:r>
      <w:r w:rsidR="006A082F" w:rsidRPr="00866D59">
        <w:rPr>
          <w:rFonts w:eastAsia="Times New Roman" w:cs="Times New Roman"/>
          <w:szCs w:val="28"/>
          <w:lang w:eastAsia="ru-RU"/>
        </w:rPr>
        <w:t xml:space="preserve">по коду строки </w:t>
      </w:r>
      <w:r w:rsidR="003E53BE" w:rsidRPr="00866D59">
        <w:rPr>
          <w:rFonts w:eastAsia="Times New Roman" w:cs="Times New Roman"/>
          <w:szCs w:val="28"/>
          <w:lang w:eastAsia="ru-RU"/>
        </w:rPr>
        <w:t>1</w:t>
      </w:r>
      <w:r w:rsidR="00D72F8F" w:rsidRPr="00866D59">
        <w:rPr>
          <w:rFonts w:eastAsia="Times New Roman" w:cs="Times New Roman"/>
          <w:szCs w:val="28"/>
          <w:lang w:eastAsia="ru-RU"/>
        </w:rPr>
        <w:t>317</w:t>
      </w:r>
      <w:r w:rsidR="003E53BE" w:rsidRPr="00866D59">
        <w:t xml:space="preserve"> </w:t>
      </w:r>
      <w:r w:rsidR="006A082F" w:rsidRPr="00866D59">
        <w:rPr>
          <w:rFonts w:eastAsia="Times New Roman" w:cs="Times New Roman"/>
          <w:szCs w:val="28"/>
          <w:lang w:eastAsia="ru-RU"/>
        </w:rPr>
        <w:t xml:space="preserve">реестра </w:t>
      </w:r>
      <w:r w:rsidR="002A129B" w:rsidRPr="00866D59">
        <w:rPr>
          <w:rFonts w:eastAsia="Times New Roman" w:cs="Times New Roman"/>
          <w:szCs w:val="28"/>
          <w:lang w:eastAsia="ru-RU"/>
        </w:rPr>
        <w:t xml:space="preserve">субъекта </w:t>
      </w:r>
      <w:r w:rsidR="006A082F" w:rsidRPr="00866D59">
        <w:rPr>
          <w:rFonts w:eastAsia="Times New Roman" w:cs="Times New Roman"/>
          <w:szCs w:val="28"/>
          <w:lang w:eastAsia="ru-RU"/>
        </w:rPr>
        <w:t>Российской Федерации</w:t>
      </w:r>
      <w:r w:rsidRPr="00866D59">
        <w:rPr>
          <w:rFonts w:eastAsia="Times New Roman" w:cs="Times New Roman"/>
          <w:szCs w:val="28"/>
          <w:lang w:eastAsia="ru-RU"/>
        </w:rPr>
        <w:t>.</w:t>
      </w:r>
    </w:p>
    <w:p w14:paraId="293A9E47" w14:textId="1E63E2B5" w:rsidR="00F5405B" w:rsidRPr="00866D59" w:rsidRDefault="00D72F8F" w:rsidP="00FC7A98">
      <w:pPr>
        <w:autoSpaceDE w:val="0"/>
        <w:autoSpaceDN w:val="0"/>
        <w:adjustRightInd w:val="0"/>
        <w:spacing w:after="0" w:line="240" w:lineRule="auto"/>
        <w:ind w:firstLine="709"/>
        <w:jc w:val="both"/>
        <w:rPr>
          <w:snapToGrid w:val="0"/>
          <w:szCs w:val="24"/>
        </w:rPr>
      </w:pPr>
      <w:r w:rsidRPr="00866D59">
        <w:rPr>
          <w:rFonts w:eastAsia="Times New Roman" w:cs="Times New Roman"/>
          <w:szCs w:val="28"/>
          <w:lang w:eastAsia="ru-RU"/>
        </w:rPr>
        <w:lastRenderedPageBreak/>
        <w:t>Обязательства</w:t>
      </w:r>
      <w:r w:rsidR="007C468D" w:rsidRPr="00866D59">
        <w:rPr>
          <w:rFonts w:eastAsia="Times New Roman" w:cs="Times New Roman"/>
          <w:szCs w:val="28"/>
          <w:lang w:eastAsia="ru-RU"/>
        </w:rPr>
        <w:t xml:space="preserve"> в рамках реализации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r w:rsidRPr="00866D59">
        <w:rPr>
          <w:rFonts w:eastAsia="Times New Roman" w:cs="Times New Roman"/>
          <w:szCs w:val="28"/>
          <w:lang w:eastAsia="ru-RU"/>
        </w:rPr>
        <w:t>, связанных с влиянием ухудшения геополитической и экономической ситуации на развитие отраслей экономики</w:t>
      </w:r>
      <w:r w:rsidR="00B5405B" w:rsidRPr="00866D59">
        <w:rPr>
          <w:rFonts w:eastAsia="Times New Roman" w:cs="Times New Roman"/>
          <w:szCs w:val="28"/>
          <w:lang w:eastAsia="ru-RU"/>
        </w:rPr>
        <w:t>,</w:t>
      </w:r>
      <w:r w:rsidR="00B5405B" w:rsidRPr="00866D59">
        <w:rPr>
          <w:sz w:val="24"/>
          <w:szCs w:val="24"/>
        </w:rPr>
        <w:t xml:space="preserve"> </w:t>
      </w:r>
      <w:r w:rsidR="00B5405B" w:rsidRPr="00866D59">
        <w:rPr>
          <w:rFonts w:eastAsia="Times New Roman" w:cs="Times New Roman"/>
          <w:szCs w:val="28"/>
          <w:lang w:eastAsia="ru-RU"/>
        </w:rPr>
        <w:t>а также связанных с проведением специальной военной операцией</w:t>
      </w:r>
      <w:r w:rsidR="007C468D" w:rsidRPr="00866D59">
        <w:rPr>
          <w:rFonts w:eastAsia="Times New Roman" w:cs="Times New Roman"/>
          <w:szCs w:val="28"/>
          <w:lang w:eastAsia="ru-RU"/>
        </w:rPr>
        <w:t xml:space="preserve"> отражаются </w:t>
      </w:r>
      <w:r w:rsidR="005E459D" w:rsidRPr="00866D59">
        <w:rPr>
          <w:rFonts w:eastAsia="Times New Roman" w:cs="Times New Roman"/>
          <w:szCs w:val="28"/>
          <w:lang w:eastAsia="ru-RU"/>
        </w:rPr>
        <w:t>по</w:t>
      </w:r>
      <w:r w:rsidR="007C468D" w:rsidRPr="00866D59">
        <w:rPr>
          <w:rFonts w:eastAsia="Times New Roman" w:cs="Times New Roman"/>
          <w:szCs w:val="28"/>
          <w:lang w:eastAsia="ru-RU"/>
        </w:rPr>
        <w:t xml:space="preserve"> </w:t>
      </w:r>
      <w:r w:rsidRPr="00866D59">
        <w:rPr>
          <w:rFonts w:eastAsia="Times New Roman" w:cs="Times New Roman"/>
          <w:szCs w:val="28"/>
          <w:lang w:eastAsia="ru-RU"/>
        </w:rPr>
        <w:t>следующим</w:t>
      </w:r>
      <w:r w:rsidR="005E459D" w:rsidRPr="00866D59">
        <w:rPr>
          <w:rFonts w:eastAsia="Times New Roman" w:cs="Times New Roman"/>
          <w:szCs w:val="28"/>
          <w:lang w:eastAsia="ru-RU"/>
        </w:rPr>
        <w:t xml:space="preserve"> </w:t>
      </w:r>
      <w:r w:rsidR="007C468D" w:rsidRPr="00866D59">
        <w:rPr>
          <w:rFonts w:eastAsia="Times New Roman" w:cs="Times New Roman"/>
          <w:szCs w:val="28"/>
          <w:lang w:eastAsia="ru-RU"/>
        </w:rPr>
        <w:t>код</w:t>
      </w:r>
      <w:r w:rsidR="005E459D" w:rsidRPr="00866D59">
        <w:rPr>
          <w:rFonts w:eastAsia="Times New Roman" w:cs="Times New Roman"/>
          <w:szCs w:val="28"/>
          <w:lang w:eastAsia="ru-RU"/>
        </w:rPr>
        <w:t>ам</w:t>
      </w:r>
      <w:r w:rsidR="007C468D" w:rsidRPr="00866D59">
        <w:rPr>
          <w:rFonts w:eastAsia="Times New Roman" w:cs="Times New Roman"/>
          <w:szCs w:val="28"/>
          <w:lang w:eastAsia="ru-RU"/>
        </w:rPr>
        <w:t xml:space="preserve"> примерного справочника подготовки реестров субъектов Российской Федерации</w:t>
      </w:r>
      <w:r w:rsidRPr="00866D59">
        <w:rPr>
          <w:rFonts w:eastAsia="Times New Roman" w:cs="Times New Roman"/>
          <w:szCs w:val="28"/>
          <w:lang w:eastAsia="ru-RU"/>
        </w:rPr>
        <w:t xml:space="preserve">: 1.374, </w:t>
      </w:r>
      <w:r w:rsidRPr="00866D59">
        <w:rPr>
          <w:snapToGrid w:val="0"/>
          <w:szCs w:val="24"/>
        </w:rPr>
        <w:t xml:space="preserve">2.863, </w:t>
      </w:r>
      <w:ins w:id="3" w:author="Афанасьев Роман Сергеевич" w:date="2025-03-28T12:58:00Z">
        <w:r w:rsidR="00A93CC1">
          <w:rPr>
            <w:snapToGrid w:val="0"/>
            <w:szCs w:val="24"/>
          </w:rPr>
          <w:t xml:space="preserve">2.874, </w:t>
        </w:r>
      </w:ins>
      <w:r w:rsidR="00EB6835" w:rsidRPr="00866D59">
        <w:rPr>
          <w:snapToGrid w:val="0"/>
          <w:szCs w:val="24"/>
        </w:rPr>
        <w:t>3.1.2, 3.2.7, 3.3.7, 3.4.7, 3.5.1, 3.6.1, 3.7.1, 3.8.1, 3.9.1</w:t>
      </w:r>
      <w:ins w:id="4" w:author="Афанасьев Роман Сергеевич" w:date="2025-03-28T13:25:00Z">
        <w:r w:rsidR="00713E54">
          <w:rPr>
            <w:snapToGrid w:val="0"/>
            <w:szCs w:val="24"/>
          </w:rPr>
          <w:t>, 7.77</w:t>
        </w:r>
      </w:ins>
      <w:r w:rsidR="00EB6835" w:rsidRPr="00866D59">
        <w:rPr>
          <w:snapToGrid w:val="0"/>
          <w:szCs w:val="24"/>
        </w:rPr>
        <w:t>.</w:t>
      </w:r>
    </w:p>
    <w:p w14:paraId="2C33CA11" w14:textId="3769F549" w:rsidR="005E459D" w:rsidRPr="00866D59" w:rsidDel="006E1744" w:rsidRDefault="00A04A57" w:rsidP="00A04A57">
      <w:pPr>
        <w:autoSpaceDE w:val="0"/>
        <w:autoSpaceDN w:val="0"/>
        <w:adjustRightInd w:val="0"/>
        <w:spacing w:after="0" w:line="240" w:lineRule="auto"/>
        <w:ind w:firstLine="709"/>
        <w:jc w:val="both"/>
        <w:rPr>
          <w:del w:id="5" w:author="Базылева Мария Анатольевна" w:date="2025-02-20T12:24:00Z"/>
          <w:rFonts w:eastAsia="Times New Roman" w:cs="Times New Roman"/>
          <w:sz w:val="32"/>
          <w:szCs w:val="28"/>
          <w:lang w:eastAsia="ru-RU"/>
        </w:rPr>
      </w:pPr>
      <w:del w:id="6" w:author="Базылева Мария Анатольевна" w:date="2025-02-20T12:24:00Z">
        <w:r w:rsidRPr="00866D59" w:rsidDel="006E1744">
          <w:rPr>
            <w:snapToGrid w:val="0"/>
            <w:szCs w:val="24"/>
          </w:rPr>
          <w:delText xml:space="preserve">В случае если в объеме средств на финансовое обеспечение расходных обязательств субъекта Российской Федерации учтены расходы, возникающие </w:delText>
        </w:r>
        <w:r w:rsidRPr="00866D59" w:rsidDel="006E1744">
          <w:rPr>
            <w:snapToGrid w:val="0"/>
            <w:szCs w:val="24"/>
          </w:rPr>
          <w:br/>
          <w:delText xml:space="preserve">в результате заключения концессионных соглашений, соглашений </w:delText>
        </w:r>
        <w:r w:rsidRPr="00866D59" w:rsidDel="006E1744">
          <w:rPr>
            <w:snapToGrid w:val="0"/>
            <w:szCs w:val="24"/>
          </w:rPr>
          <w:br/>
          <w:delText xml:space="preserve">о государственно-частном партнерстве, договоров финансовой аренды (лизинга), такие расходы подлежат отражению только по соответствующим кодам строк укрупненного кода 1.190 с отнесением к соответствующим группам полномочий, без их отражения по иным кодам строк реестра субъекта Российской Федерации. </w:delText>
        </w:r>
      </w:del>
    </w:p>
    <w:p w14:paraId="59DBBEA6" w14:textId="77777777" w:rsidR="009C55CB" w:rsidRPr="00866D59" w:rsidRDefault="009C55CB" w:rsidP="009C55CB">
      <w:pPr>
        <w:autoSpaceDE w:val="0"/>
        <w:autoSpaceDN w:val="0"/>
        <w:adjustRightInd w:val="0"/>
        <w:spacing w:after="0" w:line="228" w:lineRule="auto"/>
        <w:ind w:firstLine="709"/>
        <w:jc w:val="both"/>
        <w:rPr>
          <w:rFonts w:eastAsia="Times New Roman" w:cs="Times New Roman"/>
          <w:szCs w:val="28"/>
          <w:lang w:eastAsia="ru-RU"/>
        </w:rPr>
      </w:pPr>
      <w:r w:rsidRPr="00866D59">
        <w:rPr>
          <w:rFonts w:eastAsia="Times New Roman" w:cs="Times New Roman"/>
          <w:szCs w:val="28"/>
          <w:lang w:eastAsia="ru-RU"/>
        </w:rPr>
        <w:t>1</w:t>
      </w:r>
      <w:r w:rsidR="00C3289F" w:rsidRPr="00866D59">
        <w:rPr>
          <w:rFonts w:eastAsia="Times New Roman" w:cs="Times New Roman"/>
          <w:szCs w:val="28"/>
          <w:lang w:eastAsia="ru-RU"/>
        </w:rPr>
        <w:t>0</w:t>
      </w:r>
      <w:r w:rsidRPr="00866D59">
        <w:rPr>
          <w:rFonts w:eastAsia="Times New Roman" w:cs="Times New Roman"/>
          <w:szCs w:val="28"/>
          <w:lang w:eastAsia="ru-RU"/>
        </w:rPr>
        <w:t>. В реестре субъекта Российской Федерации по расходному обязательству субъекта Российской Федерации, связанному с привлечением субъектом Российской Федерации заемных средств, отража</w:t>
      </w:r>
      <w:r w:rsidR="00F15EAF" w:rsidRPr="00866D59">
        <w:rPr>
          <w:rFonts w:eastAsia="Times New Roman" w:cs="Times New Roman"/>
          <w:szCs w:val="28"/>
          <w:lang w:eastAsia="ru-RU"/>
        </w:rPr>
        <w:t>ются</w:t>
      </w:r>
      <w:r w:rsidRPr="00866D59">
        <w:rPr>
          <w:rFonts w:eastAsia="Times New Roman" w:cs="Times New Roman"/>
          <w:szCs w:val="28"/>
          <w:lang w:eastAsia="ru-RU"/>
        </w:rPr>
        <w:t xml:space="preserve"> только расходы на обслуживание долговых обязательств, обусловленных договором по привлечению заемных средств.</w:t>
      </w:r>
    </w:p>
    <w:p w14:paraId="5E2DC34A" w14:textId="77777777" w:rsidR="009C55CB" w:rsidRPr="00866D59" w:rsidRDefault="009C55CB" w:rsidP="009C55CB">
      <w:pPr>
        <w:autoSpaceDE w:val="0"/>
        <w:autoSpaceDN w:val="0"/>
        <w:adjustRightInd w:val="0"/>
        <w:spacing w:after="0" w:line="228" w:lineRule="auto"/>
        <w:ind w:firstLine="709"/>
        <w:jc w:val="both"/>
        <w:rPr>
          <w:rFonts w:eastAsia="Times New Roman" w:cs="Times New Roman"/>
          <w:szCs w:val="28"/>
          <w:lang w:eastAsia="ru-RU"/>
        </w:rPr>
      </w:pPr>
      <w:r w:rsidRPr="00866D59">
        <w:rPr>
          <w:rFonts w:eastAsia="Times New Roman" w:cs="Times New Roman"/>
          <w:szCs w:val="28"/>
          <w:lang w:eastAsia="ru-RU"/>
        </w:rPr>
        <w:t>1</w:t>
      </w:r>
      <w:r w:rsidR="00C3289F" w:rsidRPr="00866D59">
        <w:rPr>
          <w:rFonts w:eastAsia="Times New Roman" w:cs="Times New Roman"/>
          <w:szCs w:val="28"/>
          <w:lang w:eastAsia="ru-RU"/>
        </w:rPr>
        <w:t>1</w:t>
      </w:r>
      <w:r w:rsidRPr="00866D59">
        <w:rPr>
          <w:rFonts w:eastAsia="Times New Roman" w:cs="Times New Roman"/>
          <w:szCs w:val="28"/>
          <w:lang w:eastAsia="ru-RU"/>
        </w:rPr>
        <w:t>. В случае отсутствия расходных обязательств субъекта Российской Федерации, входящих в раздел, по группе расходных обязательств отражаются нулевые значения объемов средств на их исполнение. Если по расходному обязательству субъекта Российской Федерации, входящему в примерный справочник подготовки реестров субъектов Российской Федерации, не предусмотрены средства на их исполнение, то по указанным расходным обязательствам отражаются нулевые значения.</w:t>
      </w:r>
    </w:p>
    <w:p w14:paraId="1CA9D7AF" w14:textId="77777777" w:rsidR="009C55CB" w:rsidRPr="00866D59" w:rsidRDefault="009C55CB" w:rsidP="0072520E">
      <w:pPr>
        <w:autoSpaceDE w:val="0"/>
        <w:autoSpaceDN w:val="0"/>
        <w:adjustRightInd w:val="0"/>
        <w:spacing w:after="0" w:line="228" w:lineRule="auto"/>
        <w:ind w:firstLine="709"/>
        <w:jc w:val="both"/>
        <w:rPr>
          <w:rFonts w:eastAsia="Times New Roman" w:cs="Times New Roman"/>
          <w:szCs w:val="28"/>
          <w:lang w:eastAsia="ru-RU"/>
        </w:rPr>
      </w:pPr>
      <w:r w:rsidRPr="00866D59">
        <w:rPr>
          <w:rFonts w:eastAsia="Times New Roman" w:cs="Times New Roman"/>
          <w:szCs w:val="28"/>
          <w:lang w:eastAsia="ru-RU"/>
        </w:rPr>
        <w:t>1</w:t>
      </w:r>
      <w:r w:rsidR="00C3289F" w:rsidRPr="00866D59">
        <w:rPr>
          <w:rFonts w:eastAsia="Times New Roman" w:cs="Times New Roman"/>
          <w:szCs w:val="28"/>
          <w:lang w:eastAsia="ru-RU"/>
        </w:rPr>
        <w:t>2</w:t>
      </w:r>
      <w:r w:rsidRPr="00866D59">
        <w:rPr>
          <w:rFonts w:eastAsia="Times New Roman" w:cs="Times New Roman"/>
          <w:szCs w:val="28"/>
          <w:lang w:eastAsia="ru-RU"/>
        </w:rPr>
        <w:t xml:space="preserve">. В графах 3 - 22 </w:t>
      </w:r>
      <w:r w:rsidR="00F14DE5" w:rsidRPr="00866D59">
        <w:rPr>
          <w:rFonts w:eastAsia="Times New Roman" w:cs="Times New Roman"/>
          <w:szCs w:val="28"/>
          <w:lang w:eastAsia="ru-RU"/>
        </w:rPr>
        <w:t xml:space="preserve">реестра субъекта Российской Федерации </w:t>
      </w:r>
      <w:r w:rsidRPr="00866D59">
        <w:rPr>
          <w:rFonts w:eastAsia="Times New Roman" w:cs="Times New Roman"/>
          <w:szCs w:val="28"/>
          <w:lang w:eastAsia="ru-RU"/>
        </w:rPr>
        <w:t>по каждому расходному обязательству субъекта Российской Федерации последовательно отражается информация о</w:t>
      </w:r>
      <w:r w:rsidR="009407B5" w:rsidRPr="00866D59">
        <w:rPr>
          <w:rFonts w:eastAsia="Times New Roman" w:cs="Times New Roman"/>
          <w:szCs w:val="28"/>
          <w:lang w:eastAsia="ru-RU"/>
        </w:rPr>
        <w:t>б</w:t>
      </w:r>
      <w:r w:rsidR="00C3289F" w:rsidRPr="00866D59">
        <w:rPr>
          <w:rFonts w:eastAsia="Times New Roman" w:cs="Times New Roman"/>
          <w:szCs w:val="28"/>
          <w:lang w:eastAsia="ru-RU"/>
        </w:rPr>
        <w:t xml:space="preserve"> </w:t>
      </w:r>
      <w:r w:rsidR="009407B5" w:rsidRPr="00866D59">
        <w:rPr>
          <w:rFonts w:eastAsia="Times New Roman" w:cs="Times New Roman"/>
          <w:szCs w:val="28"/>
          <w:lang w:eastAsia="ru-RU"/>
        </w:rPr>
        <w:t>актах федерального законодательства, соглашениях</w:t>
      </w:r>
      <w:r w:rsidRPr="00866D59">
        <w:rPr>
          <w:rFonts w:eastAsia="Times New Roman" w:cs="Times New Roman"/>
          <w:szCs w:val="28"/>
          <w:lang w:eastAsia="ru-RU"/>
        </w:rPr>
        <w:t>, являющихся основанием возникновения расходного обязательства субъекта Российской Федерации и (или) определяющих порядок исполнения и финансового обеспечения расходного обязательства субъекта Российской Федерации.</w:t>
      </w:r>
    </w:p>
    <w:p w14:paraId="3AC41A55" w14:textId="77777777" w:rsidR="009C55CB" w:rsidRPr="00866D59" w:rsidRDefault="009C55CB" w:rsidP="0072520E">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При этом объем средств на финансовое обеспечение расходных обязательств субъекта Российской Федерации, возникших в результате принятия указов Президента Российской Федерации, а также в ходе реализации государственных программ Российской Федерации, указывается в реестре субъекта Российской Федерации </w:t>
      </w:r>
      <w:proofErr w:type="spellStart"/>
      <w:r w:rsidRPr="00866D59">
        <w:rPr>
          <w:rFonts w:eastAsia="Times New Roman" w:cs="Times New Roman"/>
          <w:szCs w:val="28"/>
          <w:lang w:eastAsia="ru-RU"/>
        </w:rPr>
        <w:t>справочно</w:t>
      </w:r>
      <w:proofErr w:type="spellEnd"/>
      <w:r w:rsidRPr="00866D59">
        <w:rPr>
          <w:rFonts w:eastAsia="Times New Roman" w:cs="Times New Roman"/>
          <w:szCs w:val="28"/>
          <w:lang w:eastAsia="ru-RU"/>
        </w:rPr>
        <w:t xml:space="preserve"> отдельной суммой.</w:t>
      </w:r>
    </w:p>
    <w:p w14:paraId="10330CD8" w14:textId="446289E3" w:rsidR="0011200A" w:rsidRPr="00866D59" w:rsidRDefault="0011200A" w:rsidP="0072520E">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случае если в объеме средств на финансовое обеспечение расходных обязательств субъекта Российской Федерации учтены расходы на реализацию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 </w:t>
      </w:r>
      <w:r w:rsidR="00EB6835" w:rsidRPr="00866D59">
        <w:rPr>
          <w:rFonts w:eastAsia="Times New Roman" w:cs="Times New Roman"/>
          <w:szCs w:val="28"/>
          <w:lang w:eastAsia="ru-RU"/>
        </w:rPr>
        <w:t>связанных с влиянием ухудшения геополитической и экономической ситуации на развитие отраслей экономики</w:t>
      </w:r>
      <w:r w:rsidR="00B5405B" w:rsidRPr="00866D59">
        <w:rPr>
          <w:rFonts w:eastAsia="Times New Roman" w:cs="Times New Roman"/>
          <w:szCs w:val="28"/>
          <w:lang w:eastAsia="ru-RU"/>
        </w:rPr>
        <w:t>, а также связанных с проведением специальной военной операцией</w:t>
      </w:r>
      <w:r w:rsidR="00EB6835" w:rsidRPr="00866D59">
        <w:rPr>
          <w:rFonts w:eastAsia="Times New Roman" w:cs="Times New Roman"/>
          <w:szCs w:val="28"/>
          <w:lang w:eastAsia="ru-RU"/>
        </w:rPr>
        <w:t xml:space="preserve">, </w:t>
      </w:r>
      <w:r w:rsidRPr="00866D59">
        <w:rPr>
          <w:rFonts w:eastAsia="Times New Roman" w:cs="Times New Roman"/>
          <w:szCs w:val="28"/>
          <w:lang w:eastAsia="ru-RU"/>
        </w:rPr>
        <w:t xml:space="preserve">такие расходы указываются в реестре расходных обязательств субъекта Российской Федерации </w:t>
      </w:r>
      <w:r w:rsidRPr="00866D59">
        <w:rPr>
          <w:rFonts w:eastAsia="Times New Roman" w:cs="Times New Roman"/>
          <w:b/>
          <w:szCs w:val="28"/>
          <w:lang w:eastAsia="ru-RU"/>
        </w:rPr>
        <w:t>отдельной суммой</w:t>
      </w:r>
      <w:r w:rsidR="00AD2CFB" w:rsidRPr="00866D59">
        <w:rPr>
          <w:rFonts w:eastAsia="Times New Roman" w:cs="Times New Roman"/>
          <w:b/>
          <w:szCs w:val="28"/>
          <w:lang w:eastAsia="ru-RU"/>
        </w:rPr>
        <w:t xml:space="preserve"> по</w:t>
      </w:r>
      <w:r w:rsidR="00041720" w:rsidRPr="00866D59">
        <w:rPr>
          <w:rFonts w:eastAsia="Times New Roman" w:cs="Times New Roman"/>
          <w:b/>
          <w:szCs w:val="28"/>
          <w:lang w:eastAsia="ru-RU"/>
        </w:rPr>
        <w:t xml:space="preserve"> соответствующим</w:t>
      </w:r>
      <w:r w:rsidR="00AD2CFB" w:rsidRPr="00866D59">
        <w:rPr>
          <w:rFonts w:eastAsia="Times New Roman" w:cs="Times New Roman"/>
          <w:b/>
          <w:szCs w:val="28"/>
          <w:lang w:eastAsia="ru-RU"/>
        </w:rPr>
        <w:t xml:space="preserve"> кодам, предусмотренным </w:t>
      </w:r>
      <w:r w:rsidR="00041720" w:rsidRPr="00866D59">
        <w:rPr>
          <w:rFonts w:eastAsia="Times New Roman" w:cs="Times New Roman"/>
          <w:b/>
          <w:szCs w:val="28"/>
          <w:lang w:eastAsia="ru-RU"/>
        </w:rPr>
        <w:t xml:space="preserve">примерным справочником </w:t>
      </w:r>
      <w:r w:rsidR="00AD2CFB" w:rsidRPr="00866D59">
        <w:rPr>
          <w:rFonts w:eastAsia="Times New Roman" w:cs="Times New Roman"/>
          <w:b/>
          <w:szCs w:val="28"/>
          <w:lang w:eastAsia="ru-RU"/>
        </w:rPr>
        <w:t>к настоящим рекомендациям</w:t>
      </w:r>
      <w:r w:rsidRPr="00866D59">
        <w:rPr>
          <w:rFonts w:eastAsia="Times New Roman" w:cs="Times New Roman"/>
          <w:szCs w:val="28"/>
          <w:lang w:eastAsia="ru-RU"/>
        </w:rPr>
        <w:t>.</w:t>
      </w:r>
    </w:p>
    <w:p w14:paraId="11806568" w14:textId="77777777" w:rsidR="009C55CB" w:rsidRPr="00866D59" w:rsidRDefault="009C55CB" w:rsidP="0072520E">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случае если к одному расходному обязательству субъекта Российской Федерации относится несколько </w:t>
      </w:r>
      <w:r w:rsidR="0072520E" w:rsidRPr="00866D59">
        <w:rPr>
          <w:rFonts w:eastAsia="Times New Roman" w:cs="Times New Roman"/>
          <w:szCs w:val="28"/>
          <w:lang w:eastAsia="ru-RU"/>
        </w:rPr>
        <w:t>актов федерального законодательства, соглашений</w:t>
      </w:r>
      <w:r w:rsidRPr="00866D59">
        <w:rPr>
          <w:rFonts w:eastAsia="Times New Roman" w:cs="Times New Roman"/>
          <w:szCs w:val="28"/>
          <w:lang w:eastAsia="ru-RU"/>
        </w:rPr>
        <w:t>, обеспечивается сопоставимость данных по всем графам информации, касающейся соответствующего расходного обязательства.</w:t>
      </w:r>
    </w:p>
    <w:p w14:paraId="05BEFD55" w14:textId="0DE124BA" w:rsidR="009C55CB" w:rsidRPr="00866D59" w:rsidRDefault="009C55CB" w:rsidP="0072520E">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lastRenderedPageBreak/>
        <w:t xml:space="preserve">По расходным обязательствам субъекта Российской Федерации, относящимся к группе расходных обязательств, возникших в результате принятия нормативных правовых актов субъекта Российской Федерации, заключения договоров (соглашений) по предметам совместного ведения Российской Федерации и субъектов Российской Федерации, в графах 3 - 22 </w:t>
      </w:r>
      <w:r w:rsidR="00241E01" w:rsidRPr="00866D59">
        <w:rPr>
          <w:rFonts w:eastAsia="Times New Roman" w:cs="Times New Roman"/>
          <w:szCs w:val="28"/>
          <w:lang w:eastAsia="ru-RU"/>
        </w:rPr>
        <w:t xml:space="preserve">реестра субъекта Российской Федерации </w:t>
      </w:r>
      <w:r w:rsidRPr="00866D59">
        <w:rPr>
          <w:rFonts w:eastAsia="Times New Roman" w:cs="Times New Roman"/>
          <w:szCs w:val="28"/>
          <w:lang w:eastAsia="ru-RU"/>
        </w:rPr>
        <w:t xml:space="preserve">приводится информация о соответствующем пункте </w:t>
      </w:r>
      <w:r w:rsidR="00041720" w:rsidRPr="00866D59">
        <w:rPr>
          <w:rFonts w:eastAsia="Times New Roman" w:cs="Times New Roman"/>
          <w:szCs w:val="28"/>
          <w:lang w:eastAsia="ru-RU"/>
        </w:rPr>
        <w:t>части</w:t>
      </w:r>
      <w:r w:rsidR="00B05202" w:rsidRPr="00866D59">
        <w:rPr>
          <w:rFonts w:eastAsia="Times New Roman" w:cs="Times New Roman"/>
          <w:szCs w:val="28"/>
          <w:lang w:eastAsia="ru-RU"/>
        </w:rPr>
        <w:t xml:space="preserve"> 1 статьи 44 </w:t>
      </w:r>
      <w:hyperlink r:id="rId9" w:history="1"/>
      <w:r w:rsidRPr="00866D59">
        <w:rPr>
          <w:rFonts w:eastAsia="Times New Roman" w:cs="Times New Roman"/>
          <w:szCs w:val="28"/>
          <w:lang w:eastAsia="ru-RU"/>
        </w:rPr>
        <w:t xml:space="preserve">Закона </w:t>
      </w:r>
      <w:r w:rsidR="00A15D7F">
        <w:rPr>
          <w:rFonts w:eastAsia="Times New Roman" w:cs="Times New Roman"/>
          <w:szCs w:val="28"/>
          <w:lang w:eastAsia="ru-RU"/>
        </w:rPr>
        <w:t>№ </w:t>
      </w:r>
      <w:r w:rsidR="00B05202" w:rsidRPr="00866D59">
        <w:rPr>
          <w:rFonts w:eastAsia="Times New Roman" w:cs="Times New Roman"/>
          <w:szCs w:val="28"/>
          <w:lang w:eastAsia="ru-RU"/>
        </w:rPr>
        <w:t>414</w:t>
      </w:r>
      <w:r w:rsidRPr="00866D59">
        <w:rPr>
          <w:rFonts w:eastAsia="Times New Roman" w:cs="Times New Roman"/>
          <w:szCs w:val="28"/>
          <w:lang w:eastAsia="ru-RU"/>
        </w:rPr>
        <w:t>-ФЗ, которым устанавливается соответствующее расходное обязательство субъекта Российской Федерации.</w:t>
      </w:r>
    </w:p>
    <w:p w14:paraId="458FD254" w14:textId="77777777" w:rsidR="008F5C88" w:rsidRDefault="009C55CB" w:rsidP="0072520E">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По каждому расходному обязательству субъекта Российской Федерации приводи</w:t>
      </w:r>
      <w:r w:rsidR="00F15EAF" w:rsidRPr="00866D59">
        <w:rPr>
          <w:rFonts w:eastAsia="Times New Roman" w:cs="Times New Roman"/>
          <w:szCs w:val="28"/>
          <w:lang w:eastAsia="ru-RU"/>
        </w:rPr>
        <w:t>тся</w:t>
      </w:r>
      <w:r w:rsidRPr="00866D59">
        <w:rPr>
          <w:rFonts w:eastAsia="Times New Roman" w:cs="Times New Roman"/>
          <w:szCs w:val="28"/>
          <w:lang w:eastAsia="ru-RU"/>
        </w:rPr>
        <w:t xml:space="preserve"> не более 3 </w:t>
      </w:r>
      <w:r w:rsidR="0072520E" w:rsidRPr="00866D59">
        <w:rPr>
          <w:rFonts w:eastAsia="Times New Roman" w:cs="Times New Roman"/>
          <w:szCs w:val="28"/>
          <w:lang w:eastAsia="ru-RU"/>
        </w:rPr>
        <w:t>актов федерального законодательства, соглашений</w:t>
      </w:r>
      <w:r w:rsidRPr="00866D59">
        <w:rPr>
          <w:rFonts w:eastAsia="Times New Roman" w:cs="Times New Roman"/>
          <w:szCs w:val="28"/>
          <w:lang w:eastAsia="ru-RU"/>
        </w:rPr>
        <w:t>, являющихся основанием возникновения расходного обязательства субъекта Российской Федерации и (или) определяющих порядок их исполнения и финансового обеспечения.</w:t>
      </w:r>
    </w:p>
    <w:p w14:paraId="020EBA37" w14:textId="5B1812A3" w:rsidR="009C55CB" w:rsidRPr="00866D59" w:rsidRDefault="009C55CB" w:rsidP="0072520E">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графах 3, 6, 10, 13, 17 и 20 </w:t>
      </w:r>
      <w:r w:rsidR="00241E01" w:rsidRPr="00866D59">
        <w:rPr>
          <w:rFonts w:eastAsia="Times New Roman" w:cs="Times New Roman"/>
          <w:szCs w:val="28"/>
          <w:lang w:eastAsia="ru-RU"/>
        </w:rPr>
        <w:t xml:space="preserve">реестра субъекта Российской Федерации </w:t>
      </w:r>
      <w:r w:rsidRPr="00866D59">
        <w:rPr>
          <w:rFonts w:eastAsia="Times New Roman" w:cs="Times New Roman"/>
          <w:szCs w:val="28"/>
          <w:lang w:eastAsia="ru-RU"/>
        </w:rPr>
        <w:t>последовательно указывается:</w:t>
      </w:r>
    </w:p>
    <w:p w14:paraId="0A0A8735" w14:textId="77777777" w:rsidR="009C55CB" w:rsidRPr="00866D59" w:rsidRDefault="009C55CB" w:rsidP="0072520E">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вид </w:t>
      </w:r>
      <w:r w:rsidR="00AC292B" w:rsidRPr="00866D59">
        <w:rPr>
          <w:rFonts w:eastAsia="Times New Roman" w:cs="Times New Roman"/>
          <w:szCs w:val="28"/>
          <w:lang w:eastAsia="ru-RU"/>
        </w:rPr>
        <w:t>акта федерального законодательства, соглашения</w:t>
      </w:r>
      <w:r w:rsidRPr="00866D59">
        <w:rPr>
          <w:rFonts w:eastAsia="Times New Roman" w:cs="Times New Roman"/>
          <w:szCs w:val="28"/>
          <w:lang w:eastAsia="ru-RU"/>
        </w:rPr>
        <w:t xml:space="preserve"> (например, федеральный закон, указ Президента Российской Федерации, постановление Правительства Российской Федерации и так далее);</w:t>
      </w:r>
    </w:p>
    <w:p w14:paraId="50F1AAB6" w14:textId="77777777" w:rsidR="009C55CB" w:rsidRPr="00866D59" w:rsidRDefault="009C55CB" w:rsidP="0072520E">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дата принятия </w:t>
      </w:r>
      <w:r w:rsidR="004B6A81" w:rsidRPr="00866D59">
        <w:rPr>
          <w:rFonts w:eastAsia="Times New Roman" w:cs="Times New Roman"/>
          <w:szCs w:val="28"/>
          <w:lang w:eastAsia="ru-RU"/>
        </w:rPr>
        <w:t xml:space="preserve">акта федерального законодательства, соглашения </w:t>
      </w:r>
      <w:r w:rsidRPr="00866D59">
        <w:rPr>
          <w:rFonts w:eastAsia="Times New Roman" w:cs="Times New Roman"/>
          <w:szCs w:val="28"/>
          <w:lang w:eastAsia="ru-RU"/>
        </w:rPr>
        <w:t xml:space="preserve">(в формате </w:t>
      </w:r>
      <w:proofErr w:type="spellStart"/>
      <w:r w:rsidRPr="00866D59">
        <w:rPr>
          <w:rFonts w:eastAsia="Times New Roman" w:cs="Times New Roman"/>
          <w:szCs w:val="28"/>
          <w:lang w:eastAsia="ru-RU"/>
        </w:rPr>
        <w:t>дд.мм.гггг</w:t>
      </w:r>
      <w:proofErr w:type="spellEnd"/>
      <w:r w:rsidRPr="00866D59">
        <w:rPr>
          <w:rFonts w:eastAsia="Times New Roman" w:cs="Times New Roman"/>
          <w:szCs w:val="28"/>
          <w:lang w:eastAsia="ru-RU"/>
        </w:rPr>
        <w:t>);</w:t>
      </w:r>
    </w:p>
    <w:p w14:paraId="622EEA43" w14:textId="4C9D90A7" w:rsidR="009C55CB" w:rsidRPr="00866D59" w:rsidRDefault="009C55CB" w:rsidP="0072520E">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номер </w:t>
      </w:r>
      <w:r w:rsidR="004B6A81" w:rsidRPr="00866D59">
        <w:rPr>
          <w:rFonts w:eastAsia="Times New Roman" w:cs="Times New Roman"/>
          <w:szCs w:val="28"/>
          <w:lang w:eastAsia="ru-RU"/>
        </w:rPr>
        <w:t>акт</w:t>
      </w:r>
      <w:r w:rsidR="004034C5" w:rsidRPr="00866D59">
        <w:rPr>
          <w:rFonts w:eastAsia="Times New Roman" w:cs="Times New Roman"/>
          <w:szCs w:val="28"/>
          <w:lang w:eastAsia="ru-RU"/>
        </w:rPr>
        <w:t>а</w:t>
      </w:r>
      <w:r w:rsidR="004B6A81" w:rsidRPr="00866D59">
        <w:rPr>
          <w:rFonts w:eastAsia="Times New Roman" w:cs="Times New Roman"/>
          <w:szCs w:val="28"/>
          <w:lang w:eastAsia="ru-RU"/>
        </w:rPr>
        <w:t xml:space="preserve"> федерального законодательства, соглашения </w:t>
      </w:r>
      <w:r w:rsidRPr="00866D59">
        <w:rPr>
          <w:rFonts w:eastAsia="Times New Roman" w:cs="Times New Roman"/>
          <w:szCs w:val="28"/>
          <w:lang w:eastAsia="ru-RU"/>
        </w:rPr>
        <w:t xml:space="preserve">(при введении номера обеспечивается полное соответствие содержания, регистров (заглавная или прописная буква) и последовательности цифровых, буквенных и знаковых (дефис, косая черта и так далее) обозначений фактическому номеру документа (например, при указании номера Закона </w:t>
      </w:r>
      <w:r w:rsidR="00A15D7F">
        <w:rPr>
          <w:rFonts w:eastAsia="Times New Roman" w:cs="Times New Roman"/>
          <w:szCs w:val="28"/>
          <w:lang w:eastAsia="ru-RU"/>
        </w:rPr>
        <w:t>№ </w:t>
      </w:r>
      <w:r w:rsidR="00B05202" w:rsidRPr="00866D59">
        <w:rPr>
          <w:rFonts w:eastAsia="Times New Roman" w:cs="Times New Roman"/>
          <w:szCs w:val="28"/>
          <w:lang w:eastAsia="ru-RU"/>
        </w:rPr>
        <w:t>414</w:t>
      </w:r>
      <w:r w:rsidRPr="00866D59">
        <w:rPr>
          <w:rFonts w:eastAsia="Times New Roman" w:cs="Times New Roman"/>
          <w:szCs w:val="28"/>
          <w:lang w:eastAsia="ru-RU"/>
        </w:rPr>
        <w:t>-ФЗ в графу следует занести – «</w:t>
      </w:r>
      <w:r w:rsidR="00A15D7F">
        <w:rPr>
          <w:rFonts w:eastAsia="Times New Roman" w:cs="Times New Roman"/>
          <w:szCs w:val="28"/>
          <w:lang w:eastAsia="ru-RU"/>
        </w:rPr>
        <w:t>№ </w:t>
      </w:r>
      <w:r w:rsidR="00B05202" w:rsidRPr="00866D59">
        <w:rPr>
          <w:rFonts w:eastAsia="Times New Roman" w:cs="Times New Roman"/>
          <w:szCs w:val="28"/>
          <w:lang w:eastAsia="ru-RU"/>
        </w:rPr>
        <w:t>414</w:t>
      </w:r>
      <w:r w:rsidRPr="00866D59">
        <w:rPr>
          <w:rFonts w:eastAsia="Times New Roman" w:cs="Times New Roman"/>
          <w:szCs w:val="28"/>
          <w:lang w:eastAsia="ru-RU"/>
        </w:rPr>
        <w:t>-ФЗ»));</w:t>
      </w:r>
    </w:p>
    <w:p w14:paraId="3CDDFB4F"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официальное название </w:t>
      </w:r>
      <w:r w:rsidR="006C47BA" w:rsidRPr="00866D59">
        <w:rPr>
          <w:rFonts w:eastAsia="Times New Roman" w:cs="Times New Roman"/>
          <w:szCs w:val="28"/>
          <w:lang w:eastAsia="ru-RU"/>
        </w:rPr>
        <w:t>акта федерального законодательства, соглашения</w:t>
      </w:r>
      <w:r w:rsidRPr="00866D59">
        <w:rPr>
          <w:rFonts w:eastAsia="Times New Roman" w:cs="Times New Roman"/>
          <w:szCs w:val="28"/>
          <w:lang w:eastAsia="ru-RU"/>
        </w:rPr>
        <w:t>.</w:t>
      </w:r>
    </w:p>
    <w:p w14:paraId="2AFEDFEA"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Далее по тексту формат даты и номер </w:t>
      </w:r>
      <w:r w:rsidR="006C47BA" w:rsidRPr="00866D59">
        <w:rPr>
          <w:rFonts w:eastAsia="Times New Roman" w:cs="Times New Roman"/>
          <w:szCs w:val="28"/>
          <w:lang w:eastAsia="ru-RU"/>
        </w:rPr>
        <w:t>акта федерального законодательства, соглашения</w:t>
      </w:r>
      <w:r w:rsidRPr="00866D59">
        <w:rPr>
          <w:rFonts w:eastAsia="Times New Roman" w:cs="Times New Roman"/>
          <w:szCs w:val="28"/>
          <w:lang w:eastAsia="ru-RU"/>
        </w:rPr>
        <w:t xml:space="preserve"> приводится согласно настоящему пункту.</w:t>
      </w:r>
    </w:p>
    <w:p w14:paraId="0EE0E229"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графах 4, 7, 11, 14, 18 и 21 </w:t>
      </w:r>
      <w:r w:rsidR="00241E01" w:rsidRPr="00866D59">
        <w:rPr>
          <w:rFonts w:eastAsia="Times New Roman" w:cs="Times New Roman"/>
          <w:szCs w:val="28"/>
          <w:lang w:eastAsia="ru-RU"/>
        </w:rPr>
        <w:t xml:space="preserve">реестра субъекта Российской Федерации </w:t>
      </w:r>
      <w:r w:rsidRPr="00866D59">
        <w:rPr>
          <w:rFonts w:eastAsia="Times New Roman" w:cs="Times New Roman"/>
          <w:szCs w:val="28"/>
          <w:lang w:eastAsia="ru-RU"/>
        </w:rPr>
        <w:t>указ</w:t>
      </w:r>
      <w:r w:rsidR="00F15EAF" w:rsidRPr="00866D59">
        <w:rPr>
          <w:rFonts w:eastAsia="Times New Roman" w:cs="Times New Roman"/>
          <w:szCs w:val="28"/>
          <w:lang w:eastAsia="ru-RU"/>
        </w:rPr>
        <w:t>ыва</w:t>
      </w:r>
      <w:r w:rsidR="00E47E27" w:rsidRPr="00866D59">
        <w:rPr>
          <w:rFonts w:eastAsia="Times New Roman" w:cs="Times New Roman"/>
          <w:szCs w:val="28"/>
          <w:lang w:eastAsia="ru-RU"/>
        </w:rPr>
        <w:t>ю</w:t>
      </w:r>
      <w:r w:rsidR="00F15EAF" w:rsidRPr="00866D59">
        <w:rPr>
          <w:rFonts w:eastAsia="Times New Roman" w:cs="Times New Roman"/>
          <w:szCs w:val="28"/>
          <w:lang w:eastAsia="ru-RU"/>
        </w:rPr>
        <w:t>тся</w:t>
      </w:r>
      <w:r w:rsidRPr="00866D59">
        <w:rPr>
          <w:rFonts w:eastAsia="Times New Roman" w:cs="Times New Roman"/>
          <w:szCs w:val="28"/>
          <w:lang w:eastAsia="ru-RU"/>
        </w:rPr>
        <w:t xml:space="preserve"> абзац, подпункт, пункт, часть, стать</w:t>
      </w:r>
      <w:r w:rsidR="006C47BA" w:rsidRPr="00866D59">
        <w:rPr>
          <w:rFonts w:eastAsia="Times New Roman" w:cs="Times New Roman"/>
          <w:szCs w:val="28"/>
          <w:lang w:eastAsia="ru-RU"/>
        </w:rPr>
        <w:t>я</w:t>
      </w:r>
      <w:r w:rsidRPr="00866D59">
        <w:rPr>
          <w:rFonts w:eastAsia="Times New Roman" w:cs="Times New Roman"/>
          <w:szCs w:val="28"/>
          <w:lang w:eastAsia="ru-RU"/>
        </w:rPr>
        <w:t xml:space="preserve"> </w:t>
      </w:r>
      <w:r w:rsidR="006C47BA" w:rsidRPr="00866D59">
        <w:rPr>
          <w:rFonts w:eastAsia="Times New Roman" w:cs="Times New Roman"/>
          <w:szCs w:val="28"/>
          <w:lang w:eastAsia="ru-RU"/>
        </w:rPr>
        <w:t>акта федерального законодательства, соглашения</w:t>
      </w:r>
      <w:r w:rsidRPr="00866D59">
        <w:rPr>
          <w:rFonts w:eastAsia="Times New Roman" w:cs="Times New Roman"/>
          <w:szCs w:val="28"/>
          <w:lang w:eastAsia="ru-RU"/>
        </w:rPr>
        <w:t>, в которых содержатся нормы, являющиеся основанием возникновения соответствующего расходного обязательства субъекта Российской Федерации и (или) определяющие порядок исполнения и финансового обеспечения данного расходного обязательства.</w:t>
      </w:r>
    </w:p>
    <w:p w14:paraId="645103AD"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Если основанием возникновения расходного обязательства субъекта Российской Федерации является </w:t>
      </w:r>
      <w:r w:rsidR="006C47BA" w:rsidRPr="00866D59">
        <w:rPr>
          <w:rFonts w:eastAsia="Times New Roman" w:cs="Times New Roman"/>
          <w:szCs w:val="28"/>
          <w:lang w:eastAsia="ru-RU"/>
        </w:rPr>
        <w:t xml:space="preserve">акт федерального законодательства, соглашения </w:t>
      </w:r>
      <w:r w:rsidRPr="00866D59">
        <w:rPr>
          <w:rFonts w:eastAsia="Times New Roman" w:cs="Times New Roman"/>
          <w:szCs w:val="28"/>
          <w:lang w:eastAsia="ru-RU"/>
        </w:rPr>
        <w:t xml:space="preserve">в целом и (или) указать абзац, подпункт, пункт, часть, статью </w:t>
      </w:r>
      <w:r w:rsidR="006C47BA" w:rsidRPr="00866D59">
        <w:rPr>
          <w:rFonts w:eastAsia="Times New Roman" w:cs="Times New Roman"/>
          <w:szCs w:val="28"/>
          <w:lang w:eastAsia="ru-RU"/>
        </w:rPr>
        <w:t xml:space="preserve">акта федерального законодательства, соглашения </w:t>
      </w:r>
      <w:r w:rsidRPr="00866D59">
        <w:rPr>
          <w:rFonts w:eastAsia="Times New Roman" w:cs="Times New Roman"/>
          <w:szCs w:val="28"/>
          <w:lang w:eastAsia="ru-RU"/>
        </w:rPr>
        <w:t xml:space="preserve">не представляется возможным, то в графах 4, 7, 11, 14, 18 и 21 </w:t>
      </w:r>
      <w:r w:rsidR="00241E01" w:rsidRPr="00866D59">
        <w:rPr>
          <w:rFonts w:eastAsia="Times New Roman" w:cs="Times New Roman"/>
          <w:szCs w:val="28"/>
          <w:lang w:eastAsia="ru-RU"/>
        </w:rPr>
        <w:t xml:space="preserve">реестра субъекта Российской Федерации </w:t>
      </w:r>
      <w:r w:rsidRPr="00866D59">
        <w:rPr>
          <w:rFonts w:eastAsia="Times New Roman" w:cs="Times New Roman"/>
          <w:szCs w:val="28"/>
          <w:lang w:eastAsia="ru-RU"/>
        </w:rPr>
        <w:t xml:space="preserve">по данному </w:t>
      </w:r>
      <w:r w:rsidR="006C47BA" w:rsidRPr="00866D59">
        <w:rPr>
          <w:rFonts w:eastAsia="Times New Roman" w:cs="Times New Roman"/>
          <w:szCs w:val="28"/>
          <w:lang w:eastAsia="ru-RU"/>
        </w:rPr>
        <w:t>акту федерального законодательства, соглашения</w:t>
      </w:r>
      <w:r w:rsidRPr="00866D59">
        <w:rPr>
          <w:rFonts w:eastAsia="Times New Roman" w:cs="Times New Roman"/>
          <w:szCs w:val="28"/>
          <w:lang w:eastAsia="ru-RU"/>
        </w:rPr>
        <w:t xml:space="preserve"> указ</w:t>
      </w:r>
      <w:r w:rsidR="00F15EAF" w:rsidRPr="00866D59">
        <w:rPr>
          <w:rFonts w:eastAsia="Times New Roman" w:cs="Times New Roman"/>
          <w:szCs w:val="28"/>
          <w:lang w:eastAsia="ru-RU"/>
        </w:rPr>
        <w:t xml:space="preserve">ывается </w:t>
      </w:r>
      <w:r w:rsidR="00EB6835" w:rsidRPr="00866D59">
        <w:rPr>
          <w:rFonts w:eastAsia="Times New Roman" w:cs="Times New Roman"/>
          <w:szCs w:val="28"/>
          <w:lang w:eastAsia="ru-RU"/>
        </w:rPr>
        <w:t>– «в целом». Наличие не</w:t>
      </w:r>
      <w:r w:rsidRPr="00866D59">
        <w:rPr>
          <w:rFonts w:eastAsia="Times New Roman" w:cs="Times New Roman"/>
          <w:szCs w:val="28"/>
          <w:lang w:eastAsia="ru-RU"/>
        </w:rPr>
        <w:t xml:space="preserve">заполненных ячеек, а также ячеек без указания реквизитов </w:t>
      </w:r>
      <w:r w:rsidR="006C47BA" w:rsidRPr="00866D59">
        <w:rPr>
          <w:rFonts w:eastAsia="Times New Roman" w:cs="Times New Roman"/>
          <w:szCs w:val="28"/>
          <w:lang w:eastAsia="ru-RU"/>
        </w:rPr>
        <w:t xml:space="preserve">акта федерального законодательства, соглашения </w:t>
      </w:r>
      <w:r w:rsidRPr="00866D59">
        <w:rPr>
          <w:rFonts w:eastAsia="Times New Roman" w:cs="Times New Roman"/>
          <w:szCs w:val="28"/>
          <w:lang w:eastAsia="ru-RU"/>
        </w:rPr>
        <w:t>не допускается.</w:t>
      </w:r>
    </w:p>
    <w:p w14:paraId="1306FA50"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графах 5, 8, 12, 15, 19 и 22 </w:t>
      </w:r>
      <w:r w:rsidR="00241E01" w:rsidRPr="00866D59">
        <w:rPr>
          <w:rFonts w:eastAsia="Times New Roman" w:cs="Times New Roman"/>
          <w:szCs w:val="28"/>
          <w:lang w:eastAsia="ru-RU"/>
        </w:rPr>
        <w:t xml:space="preserve">реестра субъекта Российской Федерации </w:t>
      </w:r>
      <w:r w:rsidRPr="00866D59">
        <w:rPr>
          <w:rFonts w:eastAsia="Times New Roman" w:cs="Times New Roman"/>
          <w:szCs w:val="28"/>
          <w:lang w:eastAsia="ru-RU"/>
        </w:rPr>
        <w:t xml:space="preserve">указывается дата вступления в силу </w:t>
      </w:r>
      <w:r w:rsidR="006C47BA" w:rsidRPr="00866D59">
        <w:rPr>
          <w:rFonts w:eastAsia="Times New Roman" w:cs="Times New Roman"/>
          <w:szCs w:val="28"/>
          <w:lang w:eastAsia="ru-RU"/>
        </w:rPr>
        <w:t>актов федерального законодательства, соглашений</w:t>
      </w:r>
      <w:r w:rsidRPr="00866D59">
        <w:rPr>
          <w:rFonts w:eastAsia="Times New Roman" w:cs="Times New Roman"/>
          <w:szCs w:val="28"/>
          <w:lang w:eastAsia="ru-RU"/>
        </w:rPr>
        <w:t>, которая определяется:</w:t>
      </w:r>
    </w:p>
    <w:p w14:paraId="0DBD8936" w14:textId="0225DD08" w:rsidR="009C55CB" w:rsidRPr="00866D59" w:rsidRDefault="009C55CB" w:rsidP="000F6B48">
      <w:pPr>
        <w:autoSpaceDE w:val="0"/>
        <w:autoSpaceDN w:val="0"/>
        <w:adjustRightInd w:val="0"/>
        <w:spacing w:after="0" w:line="233" w:lineRule="auto"/>
        <w:ind w:firstLine="709"/>
        <w:jc w:val="both"/>
        <w:rPr>
          <w:rFonts w:eastAsia="Times New Roman" w:cs="Times New Roman"/>
          <w:szCs w:val="28"/>
          <w:lang w:eastAsia="ru-RU"/>
        </w:rPr>
      </w:pPr>
      <w:r w:rsidRPr="00866D59">
        <w:rPr>
          <w:rFonts w:eastAsia="Times New Roman" w:cs="Times New Roman"/>
          <w:szCs w:val="28"/>
          <w:lang w:eastAsia="ru-RU"/>
        </w:rPr>
        <w:lastRenderedPageBreak/>
        <w:t xml:space="preserve">- для федеральных законов в соответствии с Федеральным </w:t>
      </w:r>
      <w:hyperlink r:id="rId10" w:history="1">
        <w:r w:rsidRPr="00866D59">
          <w:rPr>
            <w:rFonts w:eastAsia="Times New Roman" w:cs="Times New Roman"/>
            <w:szCs w:val="28"/>
            <w:lang w:eastAsia="ru-RU"/>
          </w:rPr>
          <w:t>законом</w:t>
        </w:r>
      </w:hyperlink>
      <w:r w:rsidR="00B2360B" w:rsidRPr="00866D59">
        <w:rPr>
          <w:rFonts w:eastAsia="Times New Roman" w:cs="Times New Roman"/>
          <w:szCs w:val="28"/>
          <w:lang w:eastAsia="ru-RU"/>
        </w:rPr>
        <w:t xml:space="preserve"> от </w:t>
      </w:r>
      <w:r w:rsidRPr="00866D59">
        <w:rPr>
          <w:rFonts w:eastAsia="Times New Roman" w:cs="Times New Roman"/>
          <w:szCs w:val="28"/>
          <w:lang w:eastAsia="ru-RU"/>
        </w:rPr>
        <w:t>14 июня 1994 г.</w:t>
      </w:r>
      <w:r w:rsidR="006C47BA" w:rsidRPr="00866D59">
        <w:rPr>
          <w:rFonts w:eastAsia="Times New Roman" w:cs="Times New Roman"/>
          <w:szCs w:val="28"/>
          <w:lang w:eastAsia="ru-RU"/>
        </w:rPr>
        <w:t xml:space="preserve"> </w:t>
      </w:r>
      <w:r w:rsidR="00A15D7F">
        <w:rPr>
          <w:rFonts w:eastAsia="Times New Roman" w:cs="Times New Roman"/>
          <w:szCs w:val="28"/>
          <w:lang w:eastAsia="ru-RU"/>
        </w:rPr>
        <w:t>№ </w:t>
      </w:r>
      <w:r w:rsidRPr="00866D59">
        <w:rPr>
          <w:rFonts w:eastAsia="Times New Roman" w:cs="Times New Roman"/>
          <w:szCs w:val="28"/>
          <w:lang w:eastAsia="ru-RU"/>
        </w:rPr>
        <w:t>5-ФЗ «О порядке опубликования и вступления в силу федеральных конституционных законов, федеральных законов, актов палат Федерального Собрания»;</w:t>
      </w:r>
    </w:p>
    <w:p w14:paraId="3B458E4C" w14:textId="06BC6DF1" w:rsidR="009C55CB" w:rsidRPr="00866D59" w:rsidRDefault="009C55CB" w:rsidP="000F6B48">
      <w:pPr>
        <w:autoSpaceDE w:val="0"/>
        <w:autoSpaceDN w:val="0"/>
        <w:adjustRightInd w:val="0"/>
        <w:spacing w:after="0" w:line="233"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для нормативных правовых актов Президента Российской Федерации, Правительства Российской Федерации и федеральных органов исполнительной власти в соответствии с </w:t>
      </w:r>
      <w:hyperlink r:id="rId11" w:history="1">
        <w:r w:rsidRPr="00866D59">
          <w:rPr>
            <w:rFonts w:eastAsia="Times New Roman" w:cs="Times New Roman"/>
            <w:szCs w:val="28"/>
            <w:lang w:eastAsia="ru-RU"/>
          </w:rPr>
          <w:t>Указом</w:t>
        </w:r>
      </w:hyperlink>
      <w:r w:rsidRPr="00866D59">
        <w:rPr>
          <w:rFonts w:eastAsia="Times New Roman" w:cs="Times New Roman"/>
          <w:szCs w:val="28"/>
          <w:lang w:eastAsia="ru-RU"/>
        </w:rPr>
        <w:t xml:space="preserve"> Президента Российской Федерации </w:t>
      </w:r>
      <w:r w:rsidR="009D01B2" w:rsidRPr="00866D59">
        <w:rPr>
          <w:rFonts w:eastAsia="Times New Roman" w:cs="Times New Roman"/>
          <w:szCs w:val="28"/>
          <w:lang w:eastAsia="ru-RU"/>
        </w:rPr>
        <w:br/>
      </w:r>
      <w:r w:rsidRPr="00866D59">
        <w:rPr>
          <w:rFonts w:eastAsia="Times New Roman" w:cs="Times New Roman"/>
          <w:szCs w:val="28"/>
          <w:lang w:eastAsia="ru-RU"/>
        </w:rPr>
        <w:t xml:space="preserve">от 23 мая 1996 г. </w:t>
      </w:r>
      <w:r w:rsidR="00A15D7F">
        <w:rPr>
          <w:rFonts w:eastAsia="Times New Roman" w:cs="Times New Roman"/>
          <w:szCs w:val="28"/>
          <w:lang w:eastAsia="ru-RU"/>
        </w:rPr>
        <w:t>№ </w:t>
      </w:r>
      <w:r w:rsidRPr="00866D59">
        <w:rPr>
          <w:rFonts w:eastAsia="Times New Roman" w:cs="Times New Roman"/>
          <w:szCs w:val="28"/>
          <w:lang w:eastAsia="ru-RU"/>
        </w:rPr>
        <w:t>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w:t>
      </w:r>
    </w:p>
    <w:p w14:paraId="7670BD7E" w14:textId="77777777" w:rsidR="009C55CB" w:rsidRPr="00866D59" w:rsidRDefault="009C55CB" w:rsidP="000F6B48">
      <w:pPr>
        <w:autoSpaceDE w:val="0"/>
        <w:autoSpaceDN w:val="0"/>
        <w:adjustRightInd w:val="0"/>
        <w:spacing w:after="0" w:line="233"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Кроме того, в графах 5, 8, 12, 15, 19 и 22 </w:t>
      </w:r>
      <w:r w:rsidR="00241E01" w:rsidRPr="00866D59">
        <w:rPr>
          <w:rFonts w:eastAsia="Times New Roman" w:cs="Times New Roman"/>
          <w:szCs w:val="28"/>
          <w:lang w:eastAsia="ru-RU"/>
        </w:rPr>
        <w:t xml:space="preserve">реестра субъекта Российской Федерации </w:t>
      </w:r>
      <w:r w:rsidRPr="00866D59">
        <w:rPr>
          <w:rFonts w:eastAsia="Times New Roman" w:cs="Times New Roman"/>
          <w:szCs w:val="28"/>
          <w:lang w:eastAsia="ru-RU"/>
        </w:rPr>
        <w:t xml:space="preserve">указывается срок действия </w:t>
      </w:r>
      <w:r w:rsidR="006C47BA" w:rsidRPr="00866D59">
        <w:rPr>
          <w:rFonts w:eastAsia="Times New Roman" w:cs="Times New Roman"/>
          <w:szCs w:val="28"/>
          <w:lang w:eastAsia="ru-RU"/>
        </w:rPr>
        <w:t>акта федерального законодательства, соглашения</w:t>
      </w:r>
      <w:r w:rsidRPr="00866D59">
        <w:rPr>
          <w:rFonts w:eastAsia="Times New Roman" w:cs="Times New Roman"/>
          <w:szCs w:val="28"/>
          <w:lang w:eastAsia="ru-RU"/>
        </w:rPr>
        <w:t xml:space="preserve">. Если </w:t>
      </w:r>
      <w:r w:rsidR="006C47BA" w:rsidRPr="00866D59">
        <w:rPr>
          <w:rFonts w:eastAsia="Times New Roman" w:cs="Times New Roman"/>
          <w:szCs w:val="28"/>
          <w:lang w:eastAsia="ru-RU"/>
        </w:rPr>
        <w:t xml:space="preserve">акты федерального законодательства, соглашения </w:t>
      </w:r>
      <w:r w:rsidRPr="00866D59">
        <w:rPr>
          <w:rFonts w:eastAsia="Times New Roman" w:cs="Times New Roman"/>
          <w:szCs w:val="28"/>
          <w:lang w:eastAsia="ru-RU"/>
        </w:rPr>
        <w:t>не име</w:t>
      </w:r>
      <w:r w:rsidR="000F6B48" w:rsidRPr="00866D59">
        <w:rPr>
          <w:rFonts w:eastAsia="Times New Roman" w:cs="Times New Roman"/>
          <w:szCs w:val="28"/>
          <w:lang w:eastAsia="ru-RU"/>
        </w:rPr>
        <w:t>ю</w:t>
      </w:r>
      <w:r w:rsidRPr="00866D59">
        <w:rPr>
          <w:rFonts w:eastAsia="Times New Roman" w:cs="Times New Roman"/>
          <w:szCs w:val="28"/>
          <w:lang w:eastAsia="ru-RU"/>
        </w:rPr>
        <w:t xml:space="preserve">т срока действия, в графе после сведений о дате вступления </w:t>
      </w:r>
      <w:r w:rsidR="006C47BA" w:rsidRPr="00866D59">
        <w:rPr>
          <w:rFonts w:eastAsia="Times New Roman" w:cs="Times New Roman"/>
          <w:szCs w:val="28"/>
          <w:lang w:eastAsia="ru-RU"/>
        </w:rPr>
        <w:t xml:space="preserve">в силу акта федерального законодательства, соглашения </w:t>
      </w:r>
      <w:r w:rsidRPr="00866D59">
        <w:rPr>
          <w:rFonts w:eastAsia="Times New Roman" w:cs="Times New Roman"/>
          <w:szCs w:val="28"/>
          <w:lang w:eastAsia="ru-RU"/>
        </w:rPr>
        <w:t>приводится формулировка «не установлена».</w:t>
      </w:r>
    </w:p>
    <w:p w14:paraId="5E227A57" w14:textId="30D6EACE" w:rsidR="009C55CB" w:rsidRPr="00866D59" w:rsidRDefault="009C55CB" w:rsidP="000F6B48">
      <w:pPr>
        <w:autoSpaceDE w:val="0"/>
        <w:autoSpaceDN w:val="0"/>
        <w:adjustRightInd w:val="0"/>
        <w:spacing w:after="0" w:line="233"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графах 9 и 16 </w:t>
      </w:r>
      <w:r w:rsidR="00241E01" w:rsidRPr="00866D59">
        <w:rPr>
          <w:rFonts w:eastAsia="Times New Roman" w:cs="Times New Roman"/>
          <w:szCs w:val="28"/>
          <w:lang w:eastAsia="ru-RU"/>
        </w:rPr>
        <w:t xml:space="preserve">реестра субъекта Российской Федерации </w:t>
      </w:r>
      <w:r w:rsidRPr="00866D59">
        <w:rPr>
          <w:rFonts w:eastAsia="Times New Roman" w:cs="Times New Roman"/>
          <w:szCs w:val="28"/>
          <w:lang w:eastAsia="ru-RU"/>
        </w:rPr>
        <w:t>указыва</w:t>
      </w:r>
      <w:r w:rsidR="00F15EAF" w:rsidRPr="00866D59">
        <w:rPr>
          <w:rFonts w:eastAsia="Times New Roman" w:cs="Times New Roman"/>
          <w:szCs w:val="28"/>
          <w:lang w:eastAsia="ru-RU"/>
        </w:rPr>
        <w:t>ется</w:t>
      </w:r>
      <w:r w:rsidRPr="00866D59">
        <w:rPr>
          <w:rFonts w:eastAsia="Times New Roman" w:cs="Times New Roman"/>
          <w:szCs w:val="28"/>
          <w:lang w:eastAsia="ru-RU"/>
        </w:rPr>
        <w:t xml:space="preserve"> код указа Президента Российской Федерации и код государственной программы Российской Федерации в соответствии с примерным справочником кодов и наименований указов Президента Российской Федерации для подготовки реестров расходных обязательств субъектов Российской Федерации и сводов реестров расходных обязательств муниципальных образований, входящих в состав субъекта Российской Федерации (приложение </w:t>
      </w:r>
      <w:r w:rsidR="00A15D7F">
        <w:rPr>
          <w:rFonts w:eastAsia="Times New Roman" w:cs="Times New Roman"/>
          <w:szCs w:val="28"/>
          <w:lang w:eastAsia="ru-RU"/>
        </w:rPr>
        <w:t>№ </w:t>
      </w:r>
      <w:r w:rsidR="004034C5" w:rsidRPr="00866D59">
        <w:rPr>
          <w:rFonts w:eastAsia="Times New Roman" w:cs="Times New Roman"/>
          <w:szCs w:val="28"/>
          <w:lang w:eastAsia="ru-RU"/>
        </w:rPr>
        <w:t>3</w:t>
      </w:r>
      <w:r w:rsidRPr="00866D59">
        <w:rPr>
          <w:rFonts w:eastAsia="Times New Roman" w:cs="Times New Roman"/>
          <w:szCs w:val="28"/>
          <w:lang w:eastAsia="ru-RU"/>
        </w:rPr>
        <w:t xml:space="preserve"> к настоящ</w:t>
      </w:r>
      <w:r w:rsidR="00F15EAF" w:rsidRPr="00866D59">
        <w:rPr>
          <w:rFonts w:eastAsia="Times New Roman" w:cs="Times New Roman"/>
          <w:szCs w:val="28"/>
          <w:lang w:eastAsia="ru-RU"/>
        </w:rPr>
        <w:t>им рекомендациям</w:t>
      </w:r>
      <w:r w:rsidRPr="00866D59">
        <w:rPr>
          <w:rFonts w:eastAsia="Times New Roman" w:cs="Times New Roman"/>
          <w:szCs w:val="28"/>
          <w:lang w:eastAsia="ru-RU"/>
        </w:rPr>
        <w:t xml:space="preserve">) и </w:t>
      </w:r>
      <w:r w:rsidR="00D22FF7" w:rsidRPr="00866D59">
        <w:rPr>
          <w:rFonts w:eastAsia="Times New Roman" w:cs="Times New Roman"/>
          <w:szCs w:val="28"/>
          <w:lang w:eastAsia="ru-RU"/>
        </w:rPr>
        <w:t xml:space="preserve">примерным </w:t>
      </w:r>
      <w:r w:rsidRPr="00866D59">
        <w:rPr>
          <w:rFonts w:eastAsia="Times New Roman" w:cs="Times New Roman"/>
          <w:szCs w:val="28"/>
          <w:lang w:eastAsia="ru-RU"/>
        </w:rPr>
        <w:t>справочником</w:t>
      </w:r>
      <w:r w:rsidRPr="00866D59">
        <w:rPr>
          <w:rFonts w:eastAsia="Times New Roman" w:cs="Times New Roman"/>
          <w:sz w:val="24"/>
          <w:szCs w:val="24"/>
          <w:lang w:eastAsia="ru-RU"/>
        </w:rPr>
        <w:t xml:space="preserve"> </w:t>
      </w:r>
      <w:r w:rsidRPr="00866D59">
        <w:rPr>
          <w:rFonts w:eastAsia="Times New Roman" w:cs="Times New Roman"/>
          <w:szCs w:val="28"/>
          <w:lang w:eastAsia="ru-RU"/>
        </w:rPr>
        <w:t>кодов и наименований государственных программ Российской Федерации, федеральных целевых программ</w:t>
      </w:r>
      <w:r w:rsidR="002A129B" w:rsidRPr="00866D59">
        <w:rPr>
          <w:rFonts w:eastAsia="Times New Roman" w:cs="Times New Roman"/>
          <w:szCs w:val="28"/>
          <w:lang w:eastAsia="ru-RU"/>
        </w:rPr>
        <w:t>,</w:t>
      </w:r>
      <w:r w:rsidRPr="00866D59">
        <w:rPr>
          <w:rFonts w:eastAsia="Times New Roman" w:cs="Times New Roman"/>
          <w:szCs w:val="28"/>
          <w:lang w:eastAsia="ru-RU"/>
        </w:rPr>
        <w:t xml:space="preserve"> реализация которых осуществляется органами государственной власти субъектов Российской Федерации (приложение </w:t>
      </w:r>
      <w:r w:rsidR="00A15D7F">
        <w:rPr>
          <w:rFonts w:eastAsia="Times New Roman" w:cs="Times New Roman"/>
          <w:szCs w:val="28"/>
          <w:lang w:eastAsia="ru-RU"/>
        </w:rPr>
        <w:t>№ </w:t>
      </w:r>
      <w:r w:rsidR="004034C5" w:rsidRPr="00866D59">
        <w:rPr>
          <w:rFonts w:eastAsia="Times New Roman" w:cs="Times New Roman"/>
          <w:szCs w:val="28"/>
          <w:lang w:eastAsia="ru-RU"/>
        </w:rPr>
        <w:t>4</w:t>
      </w:r>
      <w:r w:rsidRPr="00866D59">
        <w:rPr>
          <w:rFonts w:eastAsia="Times New Roman" w:cs="Times New Roman"/>
          <w:szCs w:val="28"/>
          <w:lang w:eastAsia="ru-RU"/>
        </w:rPr>
        <w:t xml:space="preserve"> к настоящ</w:t>
      </w:r>
      <w:r w:rsidR="00F15EAF" w:rsidRPr="00866D59">
        <w:rPr>
          <w:rFonts w:eastAsia="Times New Roman" w:cs="Times New Roman"/>
          <w:szCs w:val="28"/>
          <w:lang w:eastAsia="ru-RU"/>
        </w:rPr>
        <w:t>им рекомендациям</w:t>
      </w:r>
      <w:r w:rsidRPr="00866D59">
        <w:rPr>
          <w:rFonts w:eastAsia="Times New Roman" w:cs="Times New Roman"/>
          <w:szCs w:val="28"/>
          <w:lang w:eastAsia="ru-RU"/>
        </w:rPr>
        <w:t>).</w:t>
      </w:r>
    </w:p>
    <w:p w14:paraId="6BBC4746" w14:textId="0F1DA470" w:rsidR="0011200A" w:rsidRPr="00866D59" w:rsidRDefault="0011200A" w:rsidP="000F6B48">
      <w:pPr>
        <w:autoSpaceDE w:val="0"/>
        <w:autoSpaceDN w:val="0"/>
        <w:adjustRightInd w:val="0"/>
        <w:spacing w:after="0" w:line="233" w:lineRule="auto"/>
        <w:ind w:firstLine="709"/>
        <w:jc w:val="both"/>
        <w:rPr>
          <w:rFonts w:eastAsia="Times New Roman" w:cs="Times New Roman"/>
          <w:szCs w:val="28"/>
          <w:lang w:eastAsia="ru-RU"/>
        </w:rPr>
      </w:pPr>
      <w:r w:rsidRPr="00866D59">
        <w:rPr>
          <w:shd w:val="clear" w:color="auto" w:fill="FFFFFF"/>
        </w:rPr>
        <w:t>Расходы на реал</w:t>
      </w:r>
      <w:r w:rsidR="008E779B" w:rsidRPr="00866D59">
        <w:rPr>
          <w:shd w:val="clear" w:color="auto" w:fill="FFFFFF"/>
        </w:rPr>
        <w:t xml:space="preserve">изацию мероприятий, связанных с </w:t>
      </w:r>
      <w:r w:rsidRPr="00866D59">
        <w:rPr>
          <w:shd w:val="clear" w:color="auto" w:fill="FFFFFF"/>
        </w:rPr>
        <w:t>профилактикой и устранением последствий распространения коронавирусной инфекции</w:t>
      </w:r>
      <w:r w:rsidR="00052887" w:rsidRPr="00866D59">
        <w:rPr>
          <w:shd w:val="clear" w:color="auto" w:fill="FFFFFF"/>
        </w:rPr>
        <w:t>,</w:t>
      </w:r>
      <w:r w:rsidR="00D22FF7" w:rsidRPr="00866D59">
        <w:rPr>
          <w:shd w:val="clear" w:color="auto" w:fill="FFFFFF"/>
        </w:rPr>
        <w:t xml:space="preserve"> </w:t>
      </w:r>
      <w:r w:rsidR="00052887" w:rsidRPr="00866D59">
        <w:rPr>
          <w:rFonts w:eastAsia="Times New Roman" w:cs="Times New Roman"/>
          <w:szCs w:val="28"/>
          <w:lang w:eastAsia="ru-RU"/>
        </w:rPr>
        <w:t>связанных с влиянием ухудшения геополитической и экономической ситуации на развитие отраслей экономики</w:t>
      </w:r>
      <w:r w:rsidR="00B5405B" w:rsidRPr="00866D59">
        <w:rPr>
          <w:rFonts w:eastAsia="Times New Roman" w:cs="Times New Roman"/>
          <w:szCs w:val="28"/>
          <w:lang w:eastAsia="ru-RU"/>
        </w:rPr>
        <w:t>,</w:t>
      </w:r>
      <w:r w:rsidR="00B5405B" w:rsidRPr="00866D59">
        <w:rPr>
          <w:sz w:val="24"/>
          <w:szCs w:val="24"/>
        </w:rPr>
        <w:t xml:space="preserve"> </w:t>
      </w:r>
      <w:r w:rsidR="00B5405B" w:rsidRPr="00866D59">
        <w:rPr>
          <w:shd w:val="clear" w:color="auto" w:fill="FFFFFF"/>
        </w:rPr>
        <w:t>а также связанных с проведением специальной военной операцией</w:t>
      </w:r>
      <w:r w:rsidR="00052887" w:rsidRPr="00866D59">
        <w:rPr>
          <w:shd w:val="clear" w:color="auto" w:fill="FFFFFF"/>
        </w:rPr>
        <w:t xml:space="preserve"> </w:t>
      </w:r>
      <w:r w:rsidR="00D22FF7" w:rsidRPr="00866D59">
        <w:rPr>
          <w:shd w:val="clear" w:color="auto" w:fill="FFFFFF"/>
        </w:rPr>
        <w:t xml:space="preserve">отражаются по коду 50 примерного справочника кодов и наименований государственных программ Российской Федерации, федеральных целевых программ, реализация которых осуществляется органами государственной власти субъектов Российской Федерации (приложение </w:t>
      </w:r>
      <w:r w:rsidR="00A15D7F">
        <w:rPr>
          <w:shd w:val="clear" w:color="auto" w:fill="FFFFFF"/>
        </w:rPr>
        <w:t>№ </w:t>
      </w:r>
      <w:r w:rsidR="00D22FF7" w:rsidRPr="00866D59">
        <w:rPr>
          <w:shd w:val="clear" w:color="auto" w:fill="FFFFFF"/>
        </w:rPr>
        <w:t>4 к настоящим рекомендациям).</w:t>
      </w:r>
    </w:p>
    <w:p w14:paraId="3107494F"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Не указыва</w:t>
      </w:r>
      <w:r w:rsidR="00F15EAF" w:rsidRPr="00866D59">
        <w:rPr>
          <w:rFonts w:eastAsia="Times New Roman" w:cs="Times New Roman"/>
          <w:szCs w:val="28"/>
          <w:lang w:eastAsia="ru-RU"/>
        </w:rPr>
        <w:t>ется</w:t>
      </w:r>
      <w:r w:rsidRPr="00866D59">
        <w:rPr>
          <w:rFonts w:eastAsia="Times New Roman" w:cs="Times New Roman"/>
          <w:szCs w:val="28"/>
          <w:lang w:eastAsia="ru-RU"/>
        </w:rPr>
        <w:t xml:space="preserve"> в графах 3 - 22</w:t>
      </w:r>
      <w:r w:rsidR="00241E01"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w:t>
      </w:r>
    </w:p>
    <w:p w14:paraId="7F941F5B"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w:t>
      </w:r>
      <w:hyperlink r:id="rId12" w:history="1">
        <w:r w:rsidRPr="00866D59">
          <w:rPr>
            <w:rFonts w:eastAsia="Times New Roman" w:cs="Times New Roman"/>
            <w:szCs w:val="28"/>
            <w:lang w:eastAsia="ru-RU"/>
          </w:rPr>
          <w:t>Конституци</w:t>
        </w:r>
        <w:r w:rsidR="00F15EAF" w:rsidRPr="00866D59">
          <w:rPr>
            <w:rFonts w:eastAsia="Times New Roman" w:cs="Times New Roman"/>
            <w:szCs w:val="28"/>
            <w:lang w:eastAsia="ru-RU"/>
          </w:rPr>
          <w:t>я</w:t>
        </w:r>
      </w:hyperlink>
      <w:r w:rsidRPr="00866D59">
        <w:rPr>
          <w:rFonts w:eastAsia="Times New Roman" w:cs="Times New Roman"/>
          <w:szCs w:val="28"/>
          <w:lang w:eastAsia="ru-RU"/>
        </w:rPr>
        <w:t xml:space="preserve"> Российской Федерации;</w:t>
      </w:r>
    </w:p>
    <w:p w14:paraId="7083E715"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Гражданский </w:t>
      </w:r>
      <w:hyperlink r:id="rId13" w:history="1">
        <w:r w:rsidRPr="00866D59">
          <w:rPr>
            <w:rFonts w:eastAsia="Times New Roman" w:cs="Times New Roman"/>
            <w:szCs w:val="28"/>
            <w:lang w:eastAsia="ru-RU"/>
          </w:rPr>
          <w:t>кодекс</w:t>
        </w:r>
      </w:hyperlink>
      <w:r w:rsidRPr="00866D59">
        <w:rPr>
          <w:rFonts w:eastAsia="Times New Roman" w:cs="Times New Roman"/>
          <w:szCs w:val="28"/>
          <w:lang w:eastAsia="ru-RU"/>
        </w:rPr>
        <w:t xml:space="preserve"> Российской Федерации, за исключением норм главы 59 «Обязательства вследствие причинения вреда»;</w:t>
      </w:r>
    </w:p>
    <w:p w14:paraId="0F4508BE"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Бюджетный </w:t>
      </w:r>
      <w:hyperlink r:id="rId14" w:history="1">
        <w:r w:rsidRPr="00866D59">
          <w:rPr>
            <w:rFonts w:eastAsia="Times New Roman" w:cs="Times New Roman"/>
            <w:szCs w:val="28"/>
            <w:lang w:eastAsia="ru-RU"/>
          </w:rPr>
          <w:t>кодекс</w:t>
        </w:r>
      </w:hyperlink>
      <w:r w:rsidRPr="00866D59">
        <w:rPr>
          <w:rFonts w:eastAsia="Times New Roman" w:cs="Times New Roman"/>
          <w:szCs w:val="28"/>
          <w:lang w:eastAsia="ru-RU"/>
        </w:rPr>
        <w:t xml:space="preserve"> Российской Федерации</w:t>
      </w:r>
      <w:r w:rsidR="002A129B" w:rsidRPr="00866D59">
        <w:rPr>
          <w:rFonts w:eastAsia="Times New Roman" w:cs="Times New Roman"/>
          <w:szCs w:val="28"/>
          <w:lang w:eastAsia="ru-RU"/>
        </w:rPr>
        <w:t xml:space="preserve"> (за исключением код</w:t>
      </w:r>
      <w:r w:rsidR="006931CA" w:rsidRPr="00866D59">
        <w:rPr>
          <w:rFonts w:eastAsia="Times New Roman" w:cs="Times New Roman"/>
          <w:szCs w:val="28"/>
          <w:lang w:eastAsia="ru-RU"/>
        </w:rPr>
        <w:t>ов</w:t>
      </w:r>
      <w:r w:rsidR="002A129B" w:rsidRPr="00866D59">
        <w:rPr>
          <w:rFonts w:eastAsia="Times New Roman" w:cs="Times New Roman"/>
          <w:szCs w:val="28"/>
          <w:lang w:eastAsia="ru-RU"/>
        </w:rPr>
        <w:t xml:space="preserve"> строк </w:t>
      </w:r>
      <w:r w:rsidR="009B412A" w:rsidRPr="00866D59">
        <w:rPr>
          <w:rFonts w:eastAsia="Times New Roman" w:cs="Times New Roman"/>
          <w:szCs w:val="28"/>
          <w:lang w:eastAsia="ru-RU"/>
        </w:rPr>
        <w:t>133</w:t>
      </w:r>
      <w:r w:rsidR="006931CA" w:rsidRPr="00866D59">
        <w:rPr>
          <w:rFonts w:eastAsia="Times New Roman" w:cs="Times New Roman"/>
          <w:szCs w:val="28"/>
          <w:lang w:eastAsia="ru-RU"/>
        </w:rPr>
        <w:t xml:space="preserve">7 и </w:t>
      </w:r>
      <w:r w:rsidR="002A129B" w:rsidRPr="00866D59">
        <w:rPr>
          <w:rFonts w:eastAsia="Times New Roman" w:cs="Times New Roman"/>
          <w:szCs w:val="28"/>
          <w:lang w:eastAsia="ru-RU"/>
        </w:rPr>
        <w:t>2901 реестра субъекта Российской Федерации)</w:t>
      </w:r>
      <w:r w:rsidRPr="00866D59">
        <w:rPr>
          <w:rFonts w:eastAsia="Times New Roman" w:cs="Times New Roman"/>
          <w:szCs w:val="28"/>
          <w:lang w:eastAsia="ru-RU"/>
        </w:rPr>
        <w:t>;</w:t>
      </w:r>
    </w:p>
    <w:p w14:paraId="666D1B17" w14:textId="7498C9C0"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Федеральный </w:t>
      </w:r>
      <w:hyperlink r:id="rId15" w:history="1">
        <w:r w:rsidRPr="00866D59">
          <w:rPr>
            <w:rFonts w:eastAsia="Times New Roman" w:cs="Times New Roman"/>
            <w:szCs w:val="28"/>
            <w:lang w:eastAsia="ru-RU"/>
          </w:rPr>
          <w:t>закон</w:t>
        </w:r>
      </w:hyperlink>
      <w:r w:rsidRPr="00866D59">
        <w:rPr>
          <w:rFonts w:eastAsia="Times New Roman" w:cs="Times New Roman"/>
          <w:szCs w:val="28"/>
          <w:lang w:eastAsia="ru-RU"/>
        </w:rPr>
        <w:t xml:space="preserve"> от 5 апреля 2013 г. </w:t>
      </w:r>
      <w:r w:rsidR="00A15D7F">
        <w:rPr>
          <w:rFonts w:eastAsia="Times New Roman" w:cs="Times New Roman"/>
          <w:szCs w:val="28"/>
          <w:lang w:eastAsia="ru-RU"/>
        </w:rPr>
        <w:t>№ </w:t>
      </w:r>
      <w:r w:rsidRPr="00866D59">
        <w:rPr>
          <w:rFonts w:eastAsia="Times New Roman" w:cs="Times New Roman"/>
          <w:szCs w:val="28"/>
          <w:lang w:eastAsia="ru-RU"/>
        </w:rPr>
        <w:t>44-ФЗ «О контрактной системе в сфере закупок товаров, работ, услуг для обеспечения государственных и муниципальных нужд»;</w:t>
      </w:r>
    </w:p>
    <w:p w14:paraId="02B538CC"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проекты нормативных правовых актов;</w:t>
      </w:r>
    </w:p>
    <w:p w14:paraId="7D508BC0"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акты ненормативного характера;</w:t>
      </w:r>
    </w:p>
    <w:p w14:paraId="160E33F3"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государственные контракты (договоры).</w:t>
      </w:r>
    </w:p>
    <w:p w14:paraId="39EBAABF"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lastRenderedPageBreak/>
        <w:t xml:space="preserve">В графах 23 - 28 </w:t>
      </w:r>
      <w:r w:rsidR="00241E01" w:rsidRPr="00866D59">
        <w:rPr>
          <w:rFonts w:eastAsia="Times New Roman" w:cs="Times New Roman"/>
          <w:szCs w:val="28"/>
          <w:lang w:eastAsia="ru-RU"/>
        </w:rPr>
        <w:t xml:space="preserve">реестра субъекта Российской Федерации </w:t>
      </w:r>
      <w:r w:rsidRPr="00866D59">
        <w:rPr>
          <w:rFonts w:eastAsia="Times New Roman" w:cs="Times New Roman"/>
          <w:szCs w:val="28"/>
          <w:lang w:eastAsia="ru-RU"/>
        </w:rPr>
        <w:t>по каждому расходному обязательству субъекта Российской Федерации последовательно отража</w:t>
      </w:r>
      <w:r w:rsidR="00F15EAF" w:rsidRPr="00866D59">
        <w:rPr>
          <w:rFonts w:eastAsia="Times New Roman" w:cs="Times New Roman"/>
          <w:szCs w:val="28"/>
          <w:lang w:eastAsia="ru-RU"/>
        </w:rPr>
        <w:t>ется</w:t>
      </w:r>
      <w:r w:rsidRPr="00866D59">
        <w:rPr>
          <w:rFonts w:eastAsia="Times New Roman" w:cs="Times New Roman"/>
          <w:szCs w:val="28"/>
          <w:lang w:eastAsia="ru-RU"/>
        </w:rPr>
        <w:t xml:space="preserve"> информаци</w:t>
      </w:r>
      <w:r w:rsidR="00F15EAF" w:rsidRPr="00866D59">
        <w:rPr>
          <w:rFonts w:eastAsia="Times New Roman" w:cs="Times New Roman"/>
          <w:szCs w:val="28"/>
          <w:lang w:eastAsia="ru-RU"/>
        </w:rPr>
        <w:t>я</w:t>
      </w:r>
      <w:r w:rsidRPr="00866D59">
        <w:rPr>
          <w:rFonts w:eastAsia="Times New Roman" w:cs="Times New Roman"/>
          <w:szCs w:val="28"/>
          <w:lang w:eastAsia="ru-RU"/>
        </w:rPr>
        <w:t xml:space="preserve"> по нормативным правовым актам субъекта Российской Федерации (законам субъекта Российской Федерации, иным нормативным правовым актам субъекта Российской Федерации) (далее -</w:t>
      </w:r>
      <w:r w:rsidR="000866EA" w:rsidRPr="00866D59">
        <w:rPr>
          <w:rFonts w:eastAsia="Times New Roman" w:cs="Times New Roman"/>
          <w:szCs w:val="28"/>
          <w:lang w:eastAsia="ru-RU"/>
        </w:rPr>
        <w:t xml:space="preserve"> акты законодательства субъекта Российской Федерации</w:t>
      </w:r>
      <w:r w:rsidRPr="00866D59">
        <w:rPr>
          <w:rFonts w:eastAsia="Times New Roman" w:cs="Times New Roman"/>
          <w:szCs w:val="28"/>
          <w:lang w:eastAsia="ru-RU"/>
        </w:rPr>
        <w:t>), являющимся основанием возникновения расходного обязательства субъекта Российской Федерации и (или) определяющим порядок исполнения и финансового обеспечения расходного обязательства субъекта Российской Федерации.</w:t>
      </w:r>
    </w:p>
    <w:p w14:paraId="33360F02" w14:textId="77777777" w:rsidR="008F5C88"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Если к одному расходному обязательству субъекта Российской Федерации относится несколько </w:t>
      </w:r>
      <w:r w:rsidR="00CD451C" w:rsidRPr="00866D59">
        <w:rPr>
          <w:rFonts w:eastAsia="Times New Roman" w:cs="Times New Roman"/>
          <w:szCs w:val="28"/>
          <w:lang w:eastAsia="ru-RU"/>
        </w:rPr>
        <w:t>актов законодательства субъекта Российской Федерации</w:t>
      </w:r>
      <w:r w:rsidRPr="00866D59">
        <w:rPr>
          <w:rFonts w:eastAsia="Times New Roman" w:cs="Times New Roman"/>
          <w:szCs w:val="28"/>
          <w:lang w:eastAsia="ru-RU"/>
        </w:rPr>
        <w:t>, то обеспечи</w:t>
      </w:r>
      <w:r w:rsidR="00F15EAF" w:rsidRPr="00866D59">
        <w:rPr>
          <w:rFonts w:eastAsia="Times New Roman" w:cs="Times New Roman"/>
          <w:szCs w:val="28"/>
          <w:lang w:eastAsia="ru-RU"/>
        </w:rPr>
        <w:t>вается</w:t>
      </w:r>
      <w:r w:rsidRPr="00866D59">
        <w:rPr>
          <w:rFonts w:eastAsia="Times New Roman" w:cs="Times New Roman"/>
          <w:szCs w:val="28"/>
          <w:lang w:eastAsia="ru-RU"/>
        </w:rPr>
        <w:t xml:space="preserve"> сопоставимость данных по всем графам информации, касающейся соответствующего расходного обязательства субъекта Российской Федерации.</w:t>
      </w:r>
    </w:p>
    <w:p w14:paraId="3148EA67" w14:textId="77777777" w:rsidR="008F5C88"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По каждому расходному обязательству субъекта Российской Федерации приводит</w:t>
      </w:r>
      <w:r w:rsidR="00F15EAF" w:rsidRPr="00866D59">
        <w:rPr>
          <w:rFonts w:eastAsia="Times New Roman" w:cs="Times New Roman"/>
          <w:szCs w:val="28"/>
          <w:lang w:eastAsia="ru-RU"/>
        </w:rPr>
        <w:t>ся</w:t>
      </w:r>
      <w:r w:rsidRPr="00866D59">
        <w:rPr>
          <w:rFonts w:eastAsia="Times New Roman" w:cs="Times New Roman"/>
          <w:szCs w:val="28"/>
          <w:lang w:eastAsia="ru-RU"/>
        </w:rPr>
        <w:t xml:space="preserve"> до 2 - 3 </w:t>
      </w:r>
      <w:r w:rsidR="00CD451C" w:rsidRPr="00866D59">
        <w:rPr>
          <w:rFonts w:eastAsia="Times New Roman" w:cs="Times New Roman"/>
          <w:szCs w:val="28"/>
          <w:lang w:eastAsia="ru-RU"/>
        </w:rPr>
        <w:t>актов законодательства субъекта Российской Федерации</w:t>
      </w:r>
      <w:r w:rsidRPr="00866D59">
        <w:rPr>
          <w:rFonts w:eastAsia="Times New Roman" w:cs="Times New Roman"/>
          <w:szCs w:val="28"/>
          <w:lang w:eastAsia="ru-RU"/>
        </w:rPr>
        <w:t>, являющихся основанием возникновения расходного обязательства субъекта Российской Федерации и (или) определяющих порядок исполнения и финансового обеспечения расходного обязательства субъекта Российской Федерации.</w:t>
      </w:r>
    </w:p>
    <w:p w14:paraId="6F6A4B97" w14:textId="3BEA9452"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графах 23 и 26 </w:t>
      </w:r>
      <w:r w:rsidR="00241E01" w:rsidRPr="00866D59">
        <w:rPr>
          <w:rFonts w:eastAsia="Times New Roman" w:cs="Times New Roman"/>
          <w:szCs w:val="28"/>
          <w:lang w:eastAsia="ru-RU"/>
        </w:rPr>
        <w:t xml:space="preserve">реестра субъекта Российской Федерации </w:t>
      </w:r>
      <w:r w:rsidRPr="00866D59">
        <w:rPr>
          <w:rFonts w:eastAsia="Times New Roman" w:cs="Times New Roman"/>
          <w:szCs w:val="28"/>
          <w:lang w:eastAsia="ru-RU"/>
        </w:rPr>
        <w:t>последовательно указывается:</w:t>
      </w:r>
    </w:p>
    <w:p w14:paraId="5BE2C4C8"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вид </w:t>
      </w:r>
      <w:r w:rsidR="00CD451C" w:rsidRPr="00866D59">
        <w:rPr>
          <w:rFonts w:eastAsia="Times New Roman" w:cs="Times New Roman"/>
          <w:szCs w:val="28"/>
          <w:lang w:eastAsia="ru-RU"/>
        </w:rPr>
        <w:t>акта законодательства субъекта Российской Федерации</w:t>
      </w:r>
      <w:r w:rsidRPr="00866D59">
        <w:rPr>
          <w:rFonts w:eastAsia="Times New Roman" w:cs="Times New Roman"/>
          <w:szCs w:val="28"/>
          <w:lang w:eastAsia="ru-RU"/>
        </w:rPr>
        <w:t xml:space="preserve"> (например, закон, постановление и так далее);</w:t>
      </w:r>
    </w:p>
    <w:p w14:paraId="25A42046"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дата принятия </w:t>
      </w:r>
      <w:r w:rsidR="00CD451C" w:rsidRPr="00866D59">
        <w:rPr>
          <w:rFonts w:eastAsia="Times New Roman" w:cs="Times New Roman"/>
          <w:szCs w:val="28"/>
          <w:lang w:eastAsia="ru-RU"/>
        </w:rPr>
        <w:t>акта законодательства субъекта Российской Федерации</w:t>
      </w:r>
      <w:r w:rsidRPr="00866D59">
        <w:rPr>
          <w:rFonts w:eastAsia="Times New Roman" w:cs="Times New Roman"/>
          <w:szCs w:val="28"/>
          <w:lang w:eastAsia="ru-RU"/>
        </w:rPr>
        <w:t>;</w:t>
      </w:r>
    </w:p>
    <w:p w14:paraId="2476DB53"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номер </w:t>
      </w:r>
      <w:r w:rsidR="00CD451C" w:rsidRPr="00866D59">
        <w:rPr>
          <w:rFonts w:eastAsia="Times New Roman" w:cs="Times New Roman"/>
          <w:szCs w:val="28"/>
          <w:lang w:eastAsia="ru-RU"/>
        </w:rPr>
        <w:t>акта законодательства субъекта Российской Федерации</w:t>
      </w:r>
      <w:r w:rsidRPr="00866D59">
        <w:rPr>
          <w:rFonts w:eastAsia="Times New Roman" w:cs="Times New Roman"/>
          <w:szCs w:val="28"/>
          <w:lang w:eastAsia="ru-RU"/>
        </w:rPr>
        <w:t>;</w:t>
      </w:r>
    </w:p>
    <w:p w14:paraId="7EC8B3F9"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официальное название </w:t>
      </w:r>
      <w:r w:rsidR="00CD451C" w:rsidRPr="00866D59">
        <w:rPr>
          <w:rFonts w:eastAsia="Times New Roman" w:cs="Times New Roman"/>
          <w:szCs w:val="28"/>
          <w:lang w:eastAsia="ru-RU"/>
        </w:rPr>
        <w:t>акта законодательства субъекта Российской Федерации</w:t>
      </w:r>
      <w:r w:rsidRPr="00866D59">
        <w:rPr>
          <w:rFonts w:eastAsia="Times New Roman" w:cs="Times New Roman"/>
          <w:szCs w:val="28"/>
          <w:lang w:eastAsia="ru-RU"/>
        </w:rPr>
        <w:t>.</w:t>
      </w:r>
    </w:p>
    <w:p w14:paraId="74AD59D4"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графах 24 и 27 </w:t>
      </w:r>
      <w:r w:rsidR="00241E01" w:rsidRPr="00866D59">
        <w:rPr>
          <w:rFonts w:eastAsia="Times New Roman" w:cs="Times New Roman"/>
          <w:szCs w:val="28"/>
          <w:lang w:eastAsia="ru-RU"/>
        </w:rPr>
        <w:t xml:space="preserve">реестра субъекта Российской Федерации </w:t>
      </w:r>
      <w:r w:rsidRPr="00866D59">
        <w:rPr>
          <w:rFonts w:eastAsia="Times New Roman" w:cs="Times New Roman"/>
          <w:szCs w:val="28"/>
          <w:lang w:eastAsia="ru-RU"/>
        </w:rPr>
        <w:t>указ</w:t>
      </w:r>
      <w:r w:rsidR="00F15EAF" w:rsidRPr="00866D59">
        <w:rPr>
          <w:rFonts w:eastAsia="Times New Roman" w:cs="Times New Roman"/>
          <w:szCs w:val="28"/>
          <w:lang w:eastAsia="ru-RU"/>
        </w:rPr>
        <w:t>ывается</w:t>
      </w:r>
      <w:r w:rsidRPr="00866D59">
        <w:rPr>
          <w:rFonts w:eastAsia="Times New Roman" w:cs="Times New Roman"/>
          <w:szCs w:val="28"/>
          <w:lang w:eastAsia="ru-RU"/>
        </w:rPr>
        <w:t xml:space="preserve"> абзац, подпункт, пункт, часть, стать</w:t>
      </w:r>
      <w:r w:rsidR="00F15EAF" w:rsidRPr="00866D59">
        <w:rPr>
          <w:rFonts w:eastAsia="Times New Roman" w:cs="Times New Roman"/>
          <w:szCs w:val="28"/>
          <w:lang w:eastAsia="ru-RU"/>
        </w:rPr>
        <w:t>я</w:t>
      </w:r>
      <w:r w:rsidRPr="00866D59">
        <w:rPr>
          <w:rFonts w:eastAsia="Times New Roman" w:cs="Times New Roman"/>
          <w:szCs w:val="28"/>
          <w:lang w:eastAsia="ru-RU"/>
        </w:rPr>
        <w:t xml:space="preserve"> </w:t>
      </w:r>
      <w:r w:rsidR="00CD451C" w:rsidRPr="00866D59">
        <w:rPr>
          <w:rFonts w:eastAsia="Times New Roman" w:cs="Times New Roman"/>
          <w:szCs w:val="28"/>
          <w:lang w:eastAsia="ru-RU"/>
        </w:rPr>
        <w:t>акта законодательства субъекта Российской Федерации</w:t>
      </w:r>
      <w:r w:rsidRPr="00866D59">
        <w:rPr>
          <w:rFonts w:eastAsia="Times New Roman" w:cs="Times New Roman"/>
          <w:szCs w:val="28"/>
          <w:lang w:eastAsia="ru-RU"/>
        </w:rPr>
        <w:t>, в которых содержатся нормы, являющиеся основанием возникновения соответствующего расходного обязательства субъекта Российской Федерации и (или) определяющие порядок исполнения и финансового обеспечения расходного обязательства субъекта Российской Федерации.</w:t>
      </w:r>
    </w:p>
    <w:p w14:paraId="395C1C51"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Если основанием возникновения расходного обязательства субъекта Российской Федерации является </w:t>
      </w:r>
      <w:r w:rsidR="0054772D" w:rsidRPr="00866D59">
        <w:rPr>
          <w:rFonts w:eastAsia="Times New Roman" w:cs="Times New Roman"/>
          <w:szCs w:val="28"/>
          <w:lang w:eastAsia="ru-RU"/>
        </w:rPr>
        <w:t xml:space="preserve">акт законодательства субъекта Российской Федерации </w:t>
      </w:r>
      <w:r w:rsidRPr="00866D59">
        <w:rPr>
          <w:rFonts w:eastAsia="Times New Roman" w:cs="Times New Roman"/>
          <w:szCs w:val="28"/>
          <w:lang w:eastAsia="ru-RU"/>
        </w:rPr>
        <w:t xml:space="preserve">в целом и (или) указать абзац, подпункт, пункт, часть, статью </w:t>
      </w:r>
      <w:r w:rsidR="0054772D" w:rsidRPr="00866D59">
        <w:rPr>
          <w:rFonts w:eastAsia="Times New Roman" w:cs="Times New Roman"/>
          <w:szCs w:val="28"/>
          <w:lang w:eastAsia="ru-RU"/>
        </w:rPr>
        <w:t xml:space="preserve">акта законодательства субъекта Российской Федерации </w:t>
      </w:r>
      <w:r w:rsidRPr="00866D59">
        <w:rPr>
          <w:rFonts w:eastAsia="Times New Roman" w:cs="Times New Roman"/>
          <w:szCs w:val="28"/>
          <w:lang w:eastAsia="ru-RU"/>
        </w:rPr>
        <w:t xml:space="preserve">не представляется возможным, то в графе </w:t>
      </w:r>
      <w:r w:rsidR="00052887" w:rsidRPr="00866D59">
        <w:rPr>
          <w:rFonts w:eastAsia="Times New Roman" w:cs="Times New Roman"/>
          <w:szCs w:val="28"/>
          <w:lang w:eastAsia="ru-RU"/>
        </w:rPr>
        <w:t>2</w:t>
      </w:r>
      <w:r w:rsidRPr="00866D59">
        <w:rPr>
          <w:rFonts w:eastAsia="Times New Roman" w:cs="Times New Roman"/>
          <w:szCs w:val="28"/>
          <w:lang w:eastAsia="ru-RU"/>
        </w:rPr>
        <w:t xml:space="preserve">7 </w:t>
      </w:r>
      <w:r w:rsidR="00241E01" w:rsidRPr="00866D59">
        <w:rPr>
          <w:rFonts w:eastAsia="Times New Roman" w:cs="Times New Roman"/>
          <w:szCs w:val="28"/>
          <w:lang w:eastAsia="ru-RU"/>
        </w:rPr>
        <w:t xml:space="preserve">реестра субъекта Российской Федерации </w:t>
      </w:r>
      <w:r w:rsidRPr="00866D59">
        <w:rPr>
          <w:rFonts w:eastAsia="Times New Roman" w:cs="Times New Roman"/>
          <w:szCs w:val="28"/>
          <w:lang w:eastAsia="ru-RU"/>
        </w:rPr>
        <w:t xml:space="preserve">по данному </w:t>
      </w:r>
      <w:r w:rsidR="0054772D" w:rsidRPr="00866D59">
        <w:rPr>
          <w:rFonts w:eastAsia="Times New Roman" w:cs="Times New Roman"/>
          <w:szCs w:val="28"/>
          <w:lang w:eastAsia="ru-RU"/>
        </w:rPr>
        <w:t xml:space="preserve">акту законодательства субъекта Российской Федерации </w:t>
      </w:r>
      <w:r w:rsidRPr="00866D59">
        <w:rPr>
          <w:rFonts w:eastAsia="Times New Roman" w:cs="Times New Roman"/>
          <w:szCs w:val="28"/>
          <w:lang w:eastAsia="ru-RU"/>
        </w:rPr>
        <w:t xml:space="preserve">указывается – «в целом». Наличие не заполненных ячеек, а также ячеек без указания реквизитов </w:t>
      </w:r>
      <w:r w:rsidR="0054772D" w:rsidRPr="00866D59">
        <w:rPr>
          <w:rFonts w:eastAsia="Times New Roman" w:cs="Times New Roman"/>
          <w:szCs w:val="28"/>
          <w:lang w:eastAsia="ru-RU"/>
        </w:rPr>
        <w:t xml:space="preserve">акта законодательства субъекта Российской Федерации </w:t>
      </w:r>
      <w:r w:rsidRPr="00866D59">
        <w:rPr>
          <w:rFonts w:eastAsia="Times New Roman" w:cs="Times New Roman"/>
          <w:szCs w:val="28"/>
          <w:lang w:eastAsia="ru-RU"/>
        </w:rPr>
        <w:t xml:space="preserve">не </w:t>
      </w:r>
      <w:r w:rsidR="00091D6E" w:rsidRPr="00866D59">
        <w:rPr>
          <w:rFonts w:eastAsia="Times New Roman" w:cs="Times New Roman"/>
          <w:szCs w:val="28"/>
          <w:lang w:eastAsia="ru-RU"/>
        </w:rPr>
        <w:t>допускается</w:t>
      </w:r>
      <w:r w:rsidRPr="00866D59">
        <w:rPr>
          <w:rFonts w:eastAsia="Times New Roman" w:cs="Times New Roman"/>
          <w:szCs w:val="28"/>
          <w:lang w:eastAsia="ru-RU"/>
        </w:rPr>
        <w:t>.</w:t>
      </w:r>
    </w:p>
    <w:p w14:paraId="1DB72479"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графах 25 и 28 </w:t>
      </w:r>
      <w:r w:rsidR="00241E01" w:rsidRPr="00866D59">
        <w:rPr>
          <w:rFonts w:eastAsia="Times New Roman" w:cs="Times New Roman"/>
          <w:szCs w:val="28"/>
          <w:lang w:eastAsia="ru-RU"/>
        </w:rPr>
        <w:t xml:space="preserve">реестра субъекта Российской Федерации </w:t>
      </w:r>
      <w:r w:rsidRPr="00866D59">
        <w:rPr>
          <w:rFonts w:eastAsia="Times New Roman" w:cs="Times New Roman"/>
          <w:szCs w:val="28"/>
          <w:lang w:eastAsia="ru-RU"/>
        </w:rPr>
        <w:t xml:space="preserve">указывается дата вступления в силу </w:t>
      </w:r>
      <w:r w:rsidR="0054772D" w:rsidRPr="00866D59">
        <w:rPr>
          <w:rFonts w:eastAsia="Times New Roman" w:cs="Times New Roman"/>
          <w:szCs w:val="28"/>
          <w:lang w:eastAsia="ru-RU"/>
        </w:rPr>
        <w:t>акта законодательства субъекта Российской Федерации</w:t>
      </w:r>
      <w:r w:rsidRPr="00866D59">
        <w:rPr>
          <w:rFonts w:eastAsia="Times New Roman" w:cs="Times New Roman"/>
          <w:szCs w:val="28"/>
          <w:lang w:eastAsia="ru-RU"/>
        </w:rPr>
        <w:t xml:space="preserve">, которую следует определять в соответствии с </w:t>
      </w:r>
      <w:r w:rsidR="004034C5" w:rsidRPr="00866D59">
        <w:rPr>
          <w:rFonts w:eastAsia="Times New Roman" w:cs="Times New Roman"/>
          <w:szCs w:val="28"/>
          <w:lang w:eastAsia="ru-RU"/>
        </w:rPr>
        <w:t>у</w:t>
      </w:r>
      <w:r w:rsidRPr="00866D59">
        <w:rPr>
          <w:rFonts w:eastAsia="Times New Roman" w:cs="Times New Roman"/>
          <w:szCs w:val="28"/>
          <w:lang w:eastAsia="ru-RU"/>
        </w:rPr>
        <w:t>ставом (</w:t>
      </w:r>
      <w:r w:rsidR="004034C5" w:rsidRPr="00866D59">
        <w:rPr>
          <w:rFonts w:eastAsia="Times New Roman" w:cs="Times New Roman"/>
          <w:szCs w:val="28"/>
          <w:lang w:eastAsia="ru-RU"/>
        </w:rPr>
        <w:t>к</w:t>
      </w:r>
      <w:r w:rsidRPr="00866D59">
        <w:rPr>
          <w:rFonts w:eastAsia="Times New Roman" w:cs="Times New Roman"/>
          <w:szCs w:val="28"/>
          <w:lang w:eastAsia="ru-RU"/>
        </w:rPr>
        <w:t xml:space="preserve">онституцией) субъекта Российской Федерации, иными нормативными правовыми актами субъекта Российской </w:t>
      </w:r>
      <w:r w:rsidRPr="00866D59">
        <w:rPr>
          <w:rFonts w:eastAsia="Times New Roman" w:cs="Times New Roman"/>
          <w:szCs w:val="28"/>
          <w:lang w:eastAsia="ru-RU"/>
        </w:rPr>
        <w:lastRenderedPageBreak/>
        <w:t>Федерации, регламентирующими порядок опубликования и вступления в силу актов субъекта Российской Федерации.</w:t>
      </w:r>
    </w:p>
    <w:p w14:paraId="15FEEFA8"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Не указыв</w:t>
      </w:r>
      <w:r w:rsidR="00091D6E" w:rsidRPr="00866D59">
        <w:rPr>
          <w:rFonts w:eastAsia="Times New Roman" w:cs="Times New Roman"/>
          <w:szCs w:val="28"/>
          <w:lang w:eastAsia="ru-RU"/>
        </w:rPr>
        <w:t>аются</w:t>
      </w:r>
      <w:r w:rsidRPr="00866D59">
        <w:rPr>
          <w:rFonts w:eastAsia="Times New Roman" w:cs="Times New Roman"/>
          <w:szCs w:val="28"/>
          <w:lang w:eastAsia="ru-RU"/>
        </w:rPr>
        <w:t xml:space="preserve"> в графах 23 - 28</w:t>
      </w:r>
      <w:r w:rsidR="00241E01" w:rsidRPr="00866D59">
        <w:rPr>
          <w:rFonts w:eastAsia="Times New Roman" w:cs="Times New Roman"/>
          <w:szCs w:val="28"/>
          <w:lang w:eastAsia="ru-RU"/>
        </w:rPr>
        <w:t xml:space="preserve"> реестра субъекта Российской Федерации</w:t>
      </w:r>
      <w:r w:rsidRPr="00866D59">
        <w:rPr>
          <w:rFonts w:eastAsia="Times New Roman" w:cs="Times New Roman"/>
          <w:szCs w:val="28"/>
          <w:lang w:eastAsia="ru-RU"/>
        </w:rPr>
        <w:t>:</w:t>
      </w:r>
    </w:p>
    <w:p w14:paraId="703CAE42"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w:t>
      </w:r>
      <w:r w:rsidR="004034C5" w:rsidRPr="00866D59">
        <w:rPr>
          <w:rFonts w:eastAsia="Times New Roman" w:cs="Times New Roman"/>
          <w:szCs w:val="28"/>
          <w:lang w:eastAsia="ru-RU"/>
        </w:rPr>
        <w:t>у</w:t>
      </w:r>
      <w:r w:rsidRPr="00866D59">
        <w:rPr>
          <w:rFonts w:eastAsia="Times New Roman" w:cs="Times New Roman"/>
          <w:szCs w:val="28"/>
          <w:lang w:eastAsia="ru-RU"/>
        </w:rPr>
        <w:t>став (</w:t>
      </w:r>
      <w:r w:rsidR="004034C5" w:rsidRPr="00866D59">
        <w:rPr>
          <w:rFonts w:eastAsia="Times New Roman" w:cs="Times New Roman"/>
          <w:szCs w:val="28"/>
          <w:lang w:eastAsia="ru-RU"/>
        </w:rPr>
        <w:t>к</w:t>
      </w:r>
      <w:r w:rsidRPr="00866D59">
        <w:rPr>
          <w:rFonts w:eastAsia="Times New Roman" w:cs="Times New Roman"/>
          <w:szCs w:val="28"/>
          <w:lang w:eastAsia="ru-RU"/>
        </w:rPr>
        <w:t>онституци</w:t>
      </w:r>
      <w:r w:rsidR="00091D6E" w:rsidRPr="00866D59">
        <w:rPr>
          <w:rFonts w:eastAsia="Times New Roman" w:cs="Times New Roman"/>
          <w:szCs w:val="28"/>
          <w:lang w:eastAsia="ru-RU"/>
        </w:rPr>
        <w:t>я</w:t>
      </w:r>
      <w:r w:rsidRPr="00866D59">
        <w:rPr>
          <w:rFonts w:eastAsia="Times New Roman" w:cs="Times New Roman"/>
          <w:szCs w:val="28"/>
          <w:lang w:eastAsia="ru-RU"/>
        </w:rPr>
        <w:t>) субъекта Российской Федерации;</w:t>
      </w:r>
    </w:p>
    <w:p w14:paraId="62F61CF3"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законы субъекта Российской Федерации, регламентирующие бюджетное устройство и бюджетный процесс</w:t>
      </w:r>
      <w:r w:rsidR="00653CB7" w:rsidRPr="00866D59">
        <w:rPr>
          <w:rFonts w:eastAsia="Times New Roman" w:cs="Times New Roman"/>
          <w:szCs w:val="28"/>
          <w:lang w:eastAsia="ru-RU"/>
        </w:rPr>
        <w:t xml:space="preserve"> (за исключением установления условно утвержденных расходов</w:t>
      </w:r>
      <w:r w:rsidR="003265CF" w:rsidRPr="00866D59">
        <w:rPr>
          <w:rFonts w:eastAsia="Times New Roman" w:cs="Times New Roman"/>
          <w:szCs w:val="28"/>
          <w:lang w:eastAsia="ru-RU"/>
        </w:rPr>
        <w:t xml:space="preserve"> планового периода)</w:t>
      </w:r>
      <w:r w:rsidRPr="00866D59">
        <w:rPr>
          <w:rFonts w:eastAsia="Times New Roman" w:cs="Times New Roman"/>
          <w:szCs w:val="28"/>
          <w:lang w:eastAsia="ru-RU"/>
        </w:rPr>
        <w:t>;</w:t>
      </w:r>
    </w:p>
    <w:p w14:paraId="16C1839A"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закон субъекта Российской Федерации о бюджете субъекта Российской Федерации на очередной финансовый год и плановый период (за исключением расходных обязательств по предоставлению межбюджетных трансфертов);</w:t>
      </w:r>
    </w:p>
    <w:p w14:paraId="18E25EF3"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проекты нормативных правовых актов;</w:t>
      </w:r>
    </w:p>
    <w:p w14:paraId="3F614600"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акты ненормативного характера органов государственной власти субъекта Российской Федерации;</w:t>
      </w:r>
    </w:p>
    <w:p w14:paraId="4160953D" w14:textId="77777777" w:rsidR="008F5C88"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государственные контракты (договоры).</w:t>
      </w:r>
    </w:p>
    <w:p w14:paraId="03EA50CC" w14:textId="77777777" w:rsidR="008F5C88"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графе 29 </w:t>
      </w:r>
      <w:r w:rsidR="00241E01" w:rsidRPr="00866D59">
        <w:rPr>
          <w:rFonts w:eastAsia="Times New Roman" w:cs="Times New Roman"/>
          <w:szCs w:val="28"/>
          <w:lang w:eastAsia="ru-RU"/>
        </w:rPr>
        <w:t xml:space="preserve">реестра субъекта Российской Федерации </w:t>
      </w:r>
      <w:r w:rsidRPr="00866D59">
        <w:rPr>
          <w:rFonts w:eastAsia="Times New Roman" w:cs="Times New Roman"/>
          <w:szCs w:val="28"/>
          <w:lang w:eastAsia="ru-RU"/>
        </w:rPr>
        <w:t>указывается номер группы полномочия в соответствии с примерным справочником подготовки реестров субъектов Российской Федерации.</w:t>
      </w:r>
    </w:p>
    <w:p w14:paraId="5706BC74" w14:textId="314A2140"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графе 30 </w:t>
      </w:r>
      <w:r w:rsidR="00241E01" w:rsidRPr="00866D59">
        <w:rPr>
          <w:rFonts w:eastAsia="Times New Roman" w:cs="Times New Roman"/>
          <w:szCs w:val="28"/>
          <w:lang w:eastAsia="ru-RU"/>
        </w:rPr>
        <w:t xml:space="preserve">реестра субъекта Российской Федерации </w:t>
      </w:r>
      <w:r w:rsidRPr="00866D59">
        <w:rPr>
          <w:rFonts w:eastAsia="Times New Roman" w:cs="Times New Roman"/>
          <w:szCs w:val="28"/>
          <w:lang w:eastAsia="ru-RU"/>
        </w:rPr>
        <w:t>указываются коды раздела и подраздела классификации расходов бюджетов в соответствии с кодами бюджетной классификации Российской Федерации, действующими на момент представления реестра субъекта Российской Федерации в Министерство финансов Российской Федерации.</w:t>
      </w:r>
    </w:p>
    <w:p w14:paraId="38788356"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графах 31 - 102 </w:t>
      </w:r>
      <w:r w:rsidR="00241E01" w:rsidRPr="00866D59">
        <w:rPr>
          <w:rFonts w:eastAsia="Times New Roman" w:cs="Times New Roman"/>
          <w:szCs w:val="28"/>
          <w:lang w:eastAsia="ru-RU"/>
        </w:rPr>
        <w:t xml:space="preserve">реестра субъекта Российской Федерации </w:t>
      </w:r>
      <w:r w:rsidRPr="00866D59">
        <w:rPr>
          <w:rFonts w:eastAsia="Times New Roman" w:cs="Times New Roman"/>
          <w:szCs w:val="28"/>
          <w:lang w:eastAsia="ru-RU"/>
        </w:rPr>
        <w:t>указ</w:t>
      </w:r>
      <w:r w:rsidR="00091D6E" w:rsidRPr="00866D59">
        <w:rPr>
          <w:rFonts w:eastAsia="Times New Roman" w:cs="Times New Roman"/>
          <w:szCs w:val="28"/>
          <w:lang w:eastAsia="ru-RU"/>
        </w:rPr>
        <w:t>ывается</w:t>
      </w:r>
      <w:r w:rsidRPr="00866D59">
        <w:rPr>
          <w:rFonts w:eastAsia="Times New Roman" w:cs="Times New Roman"/>
          <w:szCs w:val="28"/>
          <w:lang w:eastAsia="ru-RU"/>
        </w:rPr>
        <w:t xml:space="preserve"> объем средств на исполнение расходного обязательства субъекта Российской Федерации раздельно за счет средств федерального бюджета, бюджета субъекта Российской Федерации и иных безвозмездных поступлений в тыс. рублей с одним десятичным знаком, который определяется</w:t>
      </w:r>
      <w:r w:rsidR="00DE4092" w:rsidRPr="00866D59">
        <w:rPr>
          <w:rFonts w:eastAsia="Times New Roman" w:cs="Times New Roman"/>
          <w:szCs w:val="28"/>
          <w:lang w:eastAsia="ru-RU"/>
        </w:rPr>
        <w:t xml:space="preserve"> для</w:t>
      </w:r>
      <w:r w:rsidRPr="00866D59">
        <w:rPr>
          <w:rFonts w:eastAsia="Times New Roman" w:cs="Times New Roman"/>
          <w:szCs w:val="28"/>
          <w:lang w:eastAsia="ru-RU"/>
        </w:rPr>
        <w:t>:</w:t>
      </w:r>
    </w:p>
    <w:p w14:paraId="025341E1" w14:textId="520DE4E2"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граф 31 - 38 - в соответствии с Отчетом об исполнении бюджета, сформированным в соответствии с приказом Министерства финансов Российской Федерации от 28 декабря 2010 г. </w:t>
      </w:r>
      <w:r w:rsidR="00A15D7F">
        <w:rPr>
          <w:rFonts w:eastAsia="Times New Roman" w:cs="Times New Roman"/>
          <w:szCs w:val="28"/>
          <w:lang w:eastAsia="ru-RU"/>
        </w:rPr>
        <w:t>№ </w:t>
      </w:r>
      <w:r w:rsidRPr="00866D59">
        <w:rPr>
          <w:rFonts w:eastAsia="Times New Roman" w:cs="Times New Roman"/>
          <w:szCs w:val="28"/>
          <w:lang w:eastAsia="ru-RU"/>
        </w:rPr>
        <w:t xml:space="preserve">191н «Об утверждении Инструкции </w:t>
      </w:r>
      <w:r w:rsidR="004034C5" w:rsidRPr="00866D59">
        <w:rPr>
          <w:rFonts w:eastAsia="Times New Roman" w:cs="Times New Roman"/>
          <w:szCs w:val="28"/>
          <w:lang w:eastAsia="ru-RU"/>
        </w:rPr>
        <w:t xml:space="preserve">о </w:t>
      </w:r>
      <w:r w:rsidRPr="00866D59">
        <w:rPr>
          <w:rFonts w:eastAsia="Times New Roman" w:cs="Times New Roman"/>
          <w:szCs w:val="28"/>
          <w:lang w:eastAsia="ru-RU"/>
        </w:rPr>
        <w:t>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7B4048" w:rsidRPr="00866D59">
        <w:rPr>
          <w:rFonts w:eastAsia="Times New Roman" w:cs="Times New Roman"/>
          <w:szCs w:val="28"/>
          <w:lang w:eastAsia="ru-RU"/>
        </w:rPr>
        <w:t xml:space="preserve"> (далее – приказ </w:t>
      </w:r>
      <w:r w:rsidR="00A15D7F">
        <w:rPr>
          <w:rFonts w:eastAsia="Times New Roman" w:cs="Times New Roman"/>
          <w:szCs w:val="28"/>
          <w:lang w:eastAsia="ru-RU"/>
        </w:rPr>
        <w:t>№ </w:t>
      </w:r>
      <w:r w:rsidR="007B4048" w:rsidRPr="00866D59">
        <w:rPr>
          <w:rFonts w:eastAsia="Times New Roman" w:cs="Times New Roman"/>
          <w:szCs w:val="28"/>
          <w:lang w:eastAsia="ru-RU"/>
        </w:rPr>
        <w:t>191н)</w:t>
      </w:r>
      <w:r w:rsidRPr="00866D59">
        <w:rPr>
          <w:rFonts w:eastAsia="Times New Roman" w:cs="Times New Roman"/>
          <w:szCs w:val="28"/>
          <w:lang w:eastAsia="ru-RU"/>
        </w:rPr>
        <w:t xml:space="preserve"> за отчетный год (итоговые значения по указанным графам заполняются в соответствии с указанным Отчетом, представленным в Федеральное казначейство);</w:t>
      </w:r>
    </w:p>
    <w:p w14:paraId="4F12FABA"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w:t>
      </w:r>
      <w:r w:rsidR="004A2ACF" w:rsidRPr="00866D59">
        <w:rPr>
          <w:rFonts w:eastAsia="Times New Roman" w:cs="Times New Roman"/>
          <w:szCs w:val="28"/>
          <w:lang w:eastAsia="ru-RU"/>
        </w:rPr>
        <w:t xml:space="preserve"> </w:t>
      </w:r>
      <w:r w:rsidRPr="00866D59">
        <w:rPr>
          <w:rFonts w:eastAsia="Times New Roman" w:cs="Times New Roman"/>
          <w:szCs w:val="28"/>
          <w:lang w:eastAsia="ru-RU"/>
        </w:rPr>
        <w:t xml:space="preserve">граф 39 </w:t>
      </w:r>
      <w:r w:rsidR="00DE4092" w:rsidRPr="00866D59">
        <w:rPr>
          <w:rFonts w:eastAsia="Times New Roman" w:cs="Times New Roman"/>
          <w:szCs w:val="28"/>
          <w:lang w:eastAsia="ru-RU"/>
        </w:rPr>
        <w:t>-</w:t>
      </w:r>
      <w:r w:rsidRPr="00866D59">
        <w:rPr>
          <w:rFonts w:eastAsia="Times New Roman" w:cs="Times New Roman"/>
          <w:szCs w:val="28"/>
          <w:lang w:eastAsia="ru-RU"/>
        </w:rPr>
        <w:t xml:space="preserve"> 42 </w:t>
      </w:r>
      <w:r w:rsidR="00DE4092" w:rsidRPr="00866D59">
        <w:rPr>
          <w:rFonts w:eastAsia="Times New Roman" w:cs="Times New Roman"/>
          <w:szCs w:val="28"/>
          <w:lang w:eastAsia="ru-RU"/>
        </w:rPr>
        <w:t>-</w:t>
      </w:r>
      <w:r w:rsidRPr="00866D59">
        <w:rPr>
          <w:rFonts w:eastAsia="Times New Roman" w:cs="Times New Roman"/>
          <w:szCs w:val="28"/>
          <w:lang w:eastAsia="ru-RU"/>
        </w:rPr>
        <w:t xml:space="preserve"> в сумме бюджетных ассигнований, утвержденных на текущий финансовый год согласно утвержденной бюджетной росписи с учетом последующих изменений, оформленных в установленном порядке на отчетную дату</w:t>
      </w:r>
      <w:r w:rsidRPr="00866D59">
        <w:rPr>
          <w:rFonts w:eastAsia="Times New Roman" w:cs="Times New Roman"/>
          <w:bCs/>
          <w:szCs w:val="28"/>
          <w:lang w:eastAsia="ru-RU"/>
        </w:rPr>
        <w:t>;</w:t>
      </w:r>
    </w:p>
    <w:p w14:paraId="26298EEF"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граф 43 </w:t>
      </w:r>
      <w:r w:rsidR="00DE4092" w:rsidRPr="00866D59">
        <w:rPr>
          <w:rFonts w:eastAsia="Times New Roman" w:cs="Times New Roman"/>
          <w:szCs w:val="28"/>
          <w:lang w:eastAsia="ru-RU"/>
        </w:rPr>
        <w:t>-</w:t>
      </w:r>
      <w:r w:rsidRPr="00866D59">
        <w:rPr>
          <w:rFonts w:eastAsia="Times New Roman" w:cs="Times New Roman"/>
          <w:szCs w:val="28"/>
          <w:lang w:eastAsia="ru-RU"/>
        </w:rPr>
        <w:t xml:space="preserve"> 50 </w:t>
      </w:r>
      <w:r w:rsidR="00DE4092" w:rsidRPr="00866D59">
        <w:rPr>
          <w:rFonts w:eastAsia="Times New Roman" w:cs="Times New Roman"/>
          <w:szCs w:val="28"/>
          <w:lang w:eastAsia="ru-RU"/>
        </w:rPr>
        <w:t>-</w:t>
      </w:r>
      <w:r w:rsidRPr="00866D59">
        <w:rPr>
          <w:rFonts w:eastAsia="Times New Roman" w:cs="Times New Roman"/>
          <w:szCs w:val="28"/>
          <w:lang w:eastAsia="ru-RU"/>
        </w:rPr>
        <w:t xml:space="preserve"> в соответствии с законом субъекта Российской Федерации</w:t>
      </w:r>
      <w:r w:rsidR="00DE4092" w:rsidRPr="00866D59">
        <w:rPr>
          <w:rFonts w:eastAsia="Times New Roman" w:cs="Times New Roman"/>
          <w:szCs w:val="28"/>
          <w:lang w:eastAsia="ru-RU"/>
        </w:rPr>
        <w:t xml:space="preserve"> </w:t>
      </w:r>
      <w:r w:rsidRPr="00866D59">
        <w:rPr>
          <w:rFonts w:eastAsia="Times New Roman" w:cs="Times New Roman"/>
          <w:szCs w:val="28"/>
          <w:lang w:eastAsia="ru-RU"/>
        </w:rPr>
        <w:t>о бюджете субъекта Российской Федерации на текущий финансовый год и плановый период</w:t>
      </w:r>
      <w:r w:rsidR="0092423F" w:rsidRPr="00866D59">
        <w:rPr>
          <w:rFonts w:eastAsia="Times New Roman" w:cs="Times New Roman"/>
          <w:szCs w:val="28"/>
          <w:lang w:eastAsia="ru-RU"/>
        </w:rPr>
        <w:t xml:space="preserve"> (с утвержденной сводной бюджетной росписью)</w:t>
      </w:r>
      <w:r w:rsidRPr="00866D59">
        <w:rPr>
          <w:rFonts w:eastAsia="Times New Roman" w:cs="Times New Roman"/>
          <w:szCs w:val="28"/>
          <w:lang w:eastAsia="ru-RU"/>
        </w:rPr>
        <w:t>;</w:t>
      </w:r>
    </w:p>
    <w:p w14:paraId="235D3DBE"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граф 51 - 54 </w:t>
      </w:r>
      <w:r w:rsidR="00DE4092" w:rsidRPr="00866D59">
        <w:rPr>
          <w:rFonts w:eastAsia="Times New Roman" w:cs="Times New Roman"/>
          <w:szCs w:val="28"/>
          <w:lang w:eastAsia="ru-RU"/>
        </w:rPr>
        <w:t>-</w:t>
      </w:r>
      <w:r w:rsidRPr="00866D59">
        <w:rPr>
          <w:rFonts w:eastAsia="Times New Roman" w:cs="Times New Roman"/>
          <w:szCs w:val="28"/>
          <w:lang w:eastAsia="ru-RU"/>
        </w:rPr>
        <w:t xml:space="preserve"> в соответствии с законами, иными нормативными правовыми актами, договорами (соглашениями), обуславливающими расходные обязательства субъекта Российской Федерации с применением следующих методов</w:t>
      </w:r>
      <w:r w:rsidR="00DE4092" w:rsidRPr="00866D59">
        <w:rPr>
          <w:rFonts w:eastAsia="Times New Roman" w:cs="Times New Roman"/>
          <w:szCs w:val="28"/>
          <w:lang w:eastAsia="ru-RU"/>
        </w:rPr>
        <w:t xml:space="preserve"> оценки стоимости</w:t>
      </w:r>
      <w:r w:rsidRPr="00866D59">
        <w:rPr>
          <w:rFonts w:eastAsia="Times New Roman" w:cs="Times New Roman"/>
          <w:szCs w:val="28"/>
          <w:lang w:eastAsia="ru-RU"/>
        </w:rPr>
        <w:t>:</w:t>
      </w:r>
    </w:p>
    <w:p w14:paraId="4B167079" w14:textId="77777777" w:rsidR="009C55CB" w:rsidRPr="00866D59" w:rsidRDefault="009C55CB" w:rsidP="00091D6E">
      <w:pPr>
        <w:tabs>
          <w:tab w:val="left" w:pos="993"/>
        </w:tabs>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lastRenderedPageBreak/>
        <w:t>нормативный метод - определение объема расходов в плановом периоде исходя из нормативов, утвержденных в соответствующих нормативных правовых актах;</w:t>
      </w:r>
    </w:p>
    <w:p w14:paraId="36E5B29E" w14:textId="77777777" w:rsidR="009C55CB" w:rsidRPr="00866D59" w:rsidRDefault="009C55CB" w:rsidP="00091D6E">
      <w:pPr>
        <w:tabs>
          <w:tab w:val="left" w:pos="993"/>
        </w:tabs>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метод индексации - определение объема расходов в плановом периоде путем индексации объемов расходов текущего периода;</w:t>
      </w:r>
    </w:p>
    <w:p w14:paraId="25021704" w14:textId="77777777" w:rsidR="009C55CB" w:rsidRPr="00866D59" w:rsidRDefault="009C55CB" w:rsidP="00091D6E">
      <w:pPr>
        <w:tabs>
          <w:tab w:val="left" w:pos="993"/>
        </w:tabs>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плановый метод - установление объема расходов в плановом периоде непосредственно в соответствующих нормативных правовых актах.</w:t>
      </w:r>
    </w:p>
    <w:p w14:paraId="5C39B018"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Допускается использование иных методов расчета объема средств на исполнение расходного обязательства субъекта Российской Федерации в плановом периоде.</w:t>
      </w:r>
    </w:p>
    <w:p w14:paraId="2C25790A" w14:textId="77777777" w:rsidR="009C55CB" w:rsidRPr="00866D59" w:rsidRDefault="00DE4092"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г</w:t>
      </w:r>
      <w:r w:rsidR="009C55CB" w:rsidRPr="00866D59">
        <w:rPr>
          <w:rFonts w:eastAsia="Times New Roman" w:cs="Times New Roman"/>
          <w:szCs w:val="28"/>
          <w:lang w:eastAsia="ru-RU"/>
        </w:rPr>
        <w:t xml:space="preserve">раф 55 – 78 </w:t>
      </w:r>
      <w:r w:rsidRPr="00866D59">
        <w:rPr>
          <w:rFonts w:eastAsia="Times New Roman" w:cs="Times New Roman"/>
          <w:szCs w:val="28"/>
          <w:lang w:eastAsia="ru-RU"/>
        </w:rPr>
        <w:t xml:space="preserve">– согласно </w:t>
      </w:r>
      <w:r w:rsidR="009C55CB" w:rsidRPr="00866D59">
        <w:rPr>
          <w:rFonts w:eastAsia="Times New Roman" w:cs="Times New Roman"/>
          <w:szCs w:val="28"/>
          <w:lang w:eastAsia="ru-RU"/>
        </w:rPr>
        <w:t xml:space="preserve">рекомендациям, применяемым к графам 31 – 54, </w:t>
      </w:r>
      <w:r w:rsidR="00563816" w:rsidRPr="00866D59">
        <w:rPr>
          <w:rFonts w:eastAsia="Times New Roman" w:cs="Times New Roman"/>
          <w:szCs w:val="28"/>
          <w:lang w:eastAsia="ru-RU"/>
        </w:rPr>
        <w:br/>
      </w:r>
      <w:r w:rsidR="009C55CB" w:rsidRPr="00866D59">
        <w:rPr>
          <w:rFonts w:eastAsia="Times New Roman" w:cs="Times New Roman"/>
          <w:szCs w:val="28"/>
          <w:lang w:eastAsia="ru-RU"/>
        </w:rPr>
        <w:t>без учета:</w:t>
      </w:r>
    </w:p>
    <w:p w14:paraId="34A132D3"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расходов, осуществляемых по видам расходов бюджетной классификации 400 «Капитальные вложения в объекты государственной (муниципальной) собственности» и 243 «Закупка товаров, работ, услуг в целях капитального ремонта государственного (муниципального) имущества», а также расходов, связанных с приобретением (изготовлением) объектов, относящихся к основным средствам, осуществляемым по видам расходов бюджетной классификации 200 «Закупка товаров, работ и услуг для обеспечения государственных (муниципальных) нужд», 300 «Социальное обеспечение и иные выплаты населению» и 880 «Специальные расходы», а также расходов автономных и бюджетных учреждений на приобретение (изготовление) объектов, относящихся к основным средствам</w:t>
      </w:r>
      <w:r w:rsidR="004034C5" w:rsidRPr="00866D59">
        <w:rPr>
          <w:rFonts w:eastAsia="Times New Roman" w:cs="Times New Roman"/>
          <w:szCs w:val="28"/>
          <w:lang w:eastAsia="ru-RU"/>
        </w:rPr>
        <w:t>,</w:t>
      </w:r>
      <w:r w:rsidRPr="00866D59">
        <w:rPr>
          <w:rFonts w:eastAsia="Times New Roman" w:cs="Times New Roman"/>
          <w:szCs w:val="28"/>
          <w:lang w:eastAsia="ru-RU"/>
        </w:rPr>
        <w:t xml:space="preserve"> за счет средств субсидий, предоставляемых органами государственной власти субъекта Российской Федерации (органами местного самоуправления), по видам расходов бюджетной классификации 610 «Субсидии бюджетным учреждениям» и 620 «Субсидии автономным учреждениям»;</w:t>
      </w:r>
    </w:p>
    <w:p w14:paraId="2727995A"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расходов на закупку автономными и бюджетными учреждениями товаров, работ, услуг в целях капитального ремонта государственного (муниципального) имущества за счет средств субсидий, предоставляемых органами государственной власти субъекта Российской Федерации (органами местного самоуправления) по видам расходов бюджетной классификации 610 «Субсидии бюджетным учреждениям» и 620 «Субсидии автономным учреждениям»;</w:t>
      </w:r>
    </w:p>
    <w:p w14:paraId="3532DD39" w14:textId="77777777" w:rsidR="000B1D08" w:rsidRPr="00866D59" w:rsidRDefault="000B1D08" w:rsidP="000B1D08">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расходов, осуществляемых по видам расходов бюджетной классификации 815 «Субсидии юридическим лицам на осуществление капитальных вложений в объекты недвижимого имущества»</w:t>
      </w:r>
      <w:r w:rsidR="002E6DC3" w:rsidRPr="00866D59">
        <w:rPr>
          <w:rFonts w:eastAsia="Times New Roman" w:cs="Times New Roman"/>
          <w:szCs w:val="28"/>
          <w:lang w:eastAsia="ru-RU"/>
        </w:rPr>
        <w:t>, а также расходов государственных корпораций (компаний), публично-правовых компаний, направленных на осуществление капитальных вложений за счет субсидий, предоставляемых из бюджета субъекта Российской Федерации (бюджета муниципального образования) по виду расходов бюджетной классификации 824 «</w:t>
      </w:r>
      <w:r w:rsidR="001540F4" w:rsidRPr="00866D59">
        <w:rPr>
          <w:rFonts w:eastAsia="Times New Roman" w:cs="Times New Roman"/>
          <w:szCs w:val="28"/>
          <w:lang w:eastAsia="ru-RU"/>
        </w:rPr>
        <w:t>Субсидии государственным корпорациям (компаниям), публично-правовым компаниям на иные цели</w:t>
      </w:r>
      <w:r w:rsidR="002E6DC3" w:rsidRPr="00866D59">
        <w:rPr>
          <w:rFonts w:eastAsia="Times New Roman" w:cs="Times New Roman"/>
          <w:szCs w:val="28"/>
          <w:lang w:eastAsia="ru-RU"/>
        </w:rPr>
        <w:t>»</w:t>
      </w:r>
      <w:r w:rsidR="001540F4" w:rsidRPr="00866D59">
        <w:rPr>
          <w:rFonts w:eastAsia="Times New Roman" w:cs="Times New Roman"/>
          <w:szCs w:val="28"/>
          <w:lang w:eastAsia="ru-RU"/>
        </w:rPr>
        <w:t>;</w:t>
      </w:r>
    </w:p>
    <w:p w14:paraId="7B5DB124"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граф 79 – 102 </w:t>
      </w:r>
      <w:r w:rsidR="00DE4092" w:rsidRPr="00866D59">
        <w:rPr>
          <w:rFonts w:eastAsia="Times New Roman" w:cs="Times New Roman"/>
          <w:szCs w:val="28"/>
          <w:lang w:eastAsia="ru-RU"/>
        </w:rPr>
        <w:t xml:space="preserve">- </w:t>
      </w:r>
      <w:r w:rsidRPr="00866D59">
        <w:rPr>
          <w:rFonts w:eastAsia="Times New Roman" w:cs="Times New Roman"/>
          <w:szCs w:val="28"/>
          <w:lang w:eastAsia="ru-RU"/>
        </w:rPr>
        <w:t xml:space="preserve">исходя из оценки стоимости расходного обязательства (полномочия) субъекта Российской Федерации, определяемой в соответствии с вышеприведенными методами, из них </w:t>
      </w:r>
      <w:r w:rsidR="00DE4092" w:rsidRPr="00866D59">
        <w:rPr>
          <w:rFonts w:eastAsia="Times New Roman" w:cs="Times New Roman"/>
          <w:szCs w:val="28"/>
          <w:lang w:eastAsia="ru-RU"/>
        </w:rPr>
        <w:t>для граф</w:t>
      </w:r>
      <w:r w:rsidRPr="00866D59">
        <w:rPr>
          <w:rFonts w:eastAsia="Times New Roman" w:cs="Times New Roman"/>
          <w:szCs w:val="28"/>
          <w:lang w:eastAsia="ru-RU"/>
        </w:rPr>
        <w:t xml:space="preserve"> 91 – 102 без учета:</w:t>
      </w:r>
    </w:p>
    <w:p w14:paraId="54619F53"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расходов, осуществляемых по видам расходов бюджетной классификации 400 «Капитальные вложения в объекты государственной (муниципальной) </w:t>
      </w:r>
      <w:r w:rsidRPr="00866D59">
        <w:rPr>
          <w:rFonts w:eastAsia="Times New Roman" w:cs="Times New Roman"/>
          <w:szCs w:val="28"/>
          <w:lang w:eastAsia="ru-RU"/>
        </w:rPr>
        <w:lastRenderedPageBreak/>
        <w:t>собственности» и 243 «Закупка товаров, работ, услуг в целях капитального ремонта государственного (муниципального) имущества», а также расходов, связанных с приобретением (изготовлением) объектов, относящихся к основным средствам, осуществляемым по видам расходов бюджетной классификации 200 «Закупка товаров, работ и услуг для обеспечения государственных (муниципальных) нужд», 300 «Социальное обеспечение и иные выплаты населению» и 880 «Специальные расходы», а также расходов автономных и бюджетных учреждений на приобретение (изготовление) объектов, относящихся к основным средствам, за счет средств субсидий, предоставляемых органами государственной власти субъекта Российской Федерации (органами местного самоуправления) по видам расходов бюджетной классификации 610 «Субсидии бюджетным учреждениям» и 620 «Субсидии автономным учреждениям»;</w:t>
      </w:r>
    </w:p>
    <w:p w14:paraId="402A06B3"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расходов на закупку автономными и бюджетными учреждениями товаров, работ, услуг в целях капитального ремонта государственного (муниципального) имущества за счет средств субсидий, предоставляемых органами государственной власти субъекта Российской Федерации (органами местного самоуправления) по видам расходов бюджетной классификации 610 «Субсидии бюджетным учреждениям» и 620 «С</w:t>
      </w:r>
      <w:r w:rsidR="00EB51AC" w:rsidRPr="00866D59">
        <w:rPr>
          <w:rFonts w:eastAsia="Times New Roman" w:cs="Times New Roman"/>
          <w:szCs w:val="28"/>
          <w:lang w:eastAsia="ru-RU"/>
        </w:rPr>
        <w:t>убсидии автономным учреждениям»;</w:t>
      </w:r>
    </w:p>
    <w:p w14:paraId="274FC8CF" w14:textId="77777777" w:rsidR="00EB51AC" w:rsidRDefault="00EB51AC"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расходов, осуществляемых по видам расходов бюджетной классификации 815 «Субсидии юридическим лицам на осуществление капитальных вложений в объекты недвижимого имущества», а также расходов государственных корпораций (компаний), публично-правовых компаний, направленных на осуществление капитальных вложений за счет субсидий, предоставляемых из бюджета субъекта Российской Федерации (бюджета муниципального образования) по виду расходов бюджетной классификации 824 «Субсидии государственным корпорациям (компаниям), публично-правовым компаниям на иные цели».</w:t>
      </w:r>
    </w:p>
    <w:p w14:paraId="7C73D9F5" w14:textId="77777777" w:rsidR="00147BF4" w:rsidRDefault="00147BF4" w:rsidP="009C55CB">
      <w:pPr>
        <w:autoSpaceDE w:val="0"/>
        <w:autoSpaceDN w:val="0"/>
        <w:adjustRightInd w:val="0"/>
        <w:spacing w:after="0" w:line="240" w:lineRule="auto"/>
        <w:ind w:firstLine="709"/>
        <w:jc w:val="both"/>
        <w:rPr>
          <w:rFonts w:eastAsia="Times New Roman" w:cs="Times New Roman"/>
          <w:szCs w:val="28"/>
          <w:lang w:eastAsia="ru-RU"/>
        </w:rPr>
      </w:pPr>
    </w:p>
    <w:p w14:paraId="0344B5E6" w14:textId="77777777" w:rsidR="00147BF4" w:rsidRPr="00866D59" w:rsidRDefault="00147BF4" w:rsidP="009C55CB">
      <w:pPr>
        <w:autoSpaceDE w:val="0"/>
        <w:autoSpaceDN w:val="0"/>
        <w:adjustRightInd w:val="0"/>
        <w:spacing w:after="0" w:line="240" w:lineRule="auto"/>
        <w:ind w:firstLine="709"/>
        <w:jc w:val="both"/>
        <w:rPr>
          <w:rFonts w:eastAsia="Times New Roman" w:cs="Times New Roman"/>
          <w:szCs w:val="28"/>
          <w:lang w:eastAsia="ru-RU"/>
        </w:rPr>
      </w:pPr>
    </w:p>
    <w:p w14:paraId="2FDC7112" w14:textId="77777777" w:rsidR="006931CA" w:rsidRPr="00866D59" w:rsidRDefault="006931CA" w:rsidP="006931CA">
      <w:pPr>
        <w:autoSpaceDE w:val="0"/>
        <w:autoSpaceDN w:val="0"/>
        <w:adjustRightInd w:val="0"/>
        <w:spacing w:after="0" w:line="240" w:lineRule="auto"/>
        <w:jc w:val="center"/>
        <w:outlineLvl w:val="1"/>
        <w:rPr>
          <w:rFonts w:eastAsia="Times New Roman" w:cs="Times New Roman"/>
          <w:b/>
          <w:szCs w:val="28"/>
          <w:lang w:eastAsia="ru-RU"/>
        </w:rPr>
      </w:pPr>
      <w:r w:rsidRPr="00866D59">
        <w:rPr>
          <w:rFonts w:eastAsia="Times New Roman" w:cs="Times New Roman"/>
          <w:b/>
          <w:szCs w:val="28"/>
          <w:lang w:val="en-US" w:eastAsia="ru-RU"/>
        </w:rPr>
        <w:t>III</w:t>
      </w:r>
      <w:r w:rsidRPr="00866D59">
        <w:rPr>
          <w:rFonts w:eastAsia="Times New Roman" w:cs="Times New Roman"/>
          <w:b/>
          <w:szCs w:val="28"/>
          <w:lang w:eastAsia="ru-RU"/>
        </w:rPr>
        <w:t>. Рекомендации по заполнению свода реестров муниципальных образований</w:t>
      </w:r>
    </w:p>
    <w:p w14:paraId="36EA9016" w14:textId="77777777" w:rsidR="006931CA" w:rsidRPr="00147BF4" w:rsidRDefault="006931CA" w:rsidP="00147BF4">
      <w:pPr>
        <w:autoSpaceDE w:val="0"/>
        <w:autoSpaceDN w:val="0"/>
        <w:adjustRightInd w:val="0"/>
        <w:spacing w:after="0" w:line="240" w:lineRule="auto"/>
        <w:ind w:firstLine="709"/>
        <w:jc w:val="both"/>
        <w:rPr>
          <w:rFonts w:eastAsia="Times New Roman" w:cs="Times New Roman"/>
          <w:szCs w:val="28"/>
          <w:lang w:eastAsia="ru-RU"/>
        </w:rPr>
      </w:pPr>
    </w:p>
    <w:p w14:paraId="24C93CAF" w14:textId="77777777" w:rsidR="008F5C88" w:rsidRDefault="006931CA" w:rsidP="006931CA">
      <w:pPr>
        <w:autoSpaceDE w:val="0"/>
        <w:autoSpaceDN w:val="0"/>
        <w:adjustRightInd w:val="0"/>
        <w:spacing w:after="0" w:line="240" w:lineRule="auto"/>
        <w:jc w:val="center"/>
        <w:outlineLvl w:val="1"/>
        <w:rPr>
          <w:rFonts w:eastAsia="Times New Roman" w:cs="Times New Roman"/>
          <w:b/>
          <w:szCs w:val="28"/>
          <w:lang w:eastAsia="ru-RU"/>
        </w:rPr>
      </w:pPr>
      <w:r w:rsidRPr="00866D59">
        <w:rPr>
          <w:rFonts w:eastAsia="Times New Roman" w:cs="Times New Roman"/>
          <w:b/>
          <w:szCs w:val="28"/>
          <w:lang w:val="en-US" w:eastAsia="ru-RU"/>
        </w:rPr>
        <w:t>III</w:t>
      </w:r>
      <w:r w:rsidRPr="00866D59">
        <w:rPr>
          <w:rFonts w:eastAsia="Times New Roman" w:cs="Times New Roman"/>
          <w:b/>
          <w:szCs w:val="28"/>
          <w:lang w:eastAsia="ru-RU"/>
        </w:rPr>
        <w:t xml:space="preserve"> (1). Рекомендации по заполнению свода реестров муниципальных образований в разрезе видов муниципальных образований</w:t>
      </w:r>
    </w:p>
    <w:p w14:paraId="11874C98" w14:textId="4F2A4C98" w:rsidR="006931CA" w:rsidRPr="00147BF4" w:rsidRDefault="006931CA" w:rsidP="00147BF4">
      <w:pPr>
        <w:autoSpaceDE w:val="0"/>
        <w:autoSpaceDN w:val="0"/>
        <w:adjustRightInd w:val="0"/>
        <w:spacing w:after="0" w:line="240" w:lineRule="auto"/>
        <w:ind w:firstLine="709"/>
        <w:jc w:val="both"/>
        <w:rPr>
          <w:rFonts w:eastAsia="Times New Roman" w:cs="Times New Roman"/>
          <w:szCs w:val="28"/>
          <w:lang w:eastAsia="ru-RU"/>
        </w:rPr>
      </w:pPr>
    </w:p>
    <w:p w14:paraId="0E92295B" w14:textId="385262E6"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13. Свод реестров муниципальных образований в разрезе видов муниципальных образований представляется в Министерство финансов Российской Федерации (таблица 1 приложения </w:t>
      </w:r>
      <w:r w:rsidR="00A15D7F">
        <w:rPr>
          <w:rFonts w:eastAsia="Times New Roman" w:cs="Times New Roman"/>
          <w:szCs w:val="28"/>
          <w:lang w:eastAsia="ru-RU"/>
        </w:rPr>
        <w:t>№ </w:t>
      </w:r>
      <w:r w:rsidRPr="00866D59">
        <w:rPr>
          <w:rFonts w:eastAsia="Times New Roman" w:cs="Times New Roman"/>
          <w:szCs w:val="28"/>
          <w:lang w:eastAsia="ru-RU"/>
        </w:rPr>
        <w:t>3 к Приказу) (далее – таблица 1 свода муниципальных образований) с отражением следующей информации:</w:t>
      </w:r>
    </w:p>
    <w:p w14:paraId="18493C23"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наименование полномочия, расходного обязательства (графа 1 таблицы 1 свода муниципальных образований);</w:t>
      </w:r>
    </w:p>
    <w:p w14:paraId="4C94C768"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код строки (графа 2 таблицы 1 свода муниципальных образований);</w:t>
      </w:r>
    </w:p>
    <w:p w14:paraId="02B2BF92"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нормативное правовое регулирование, определяющее финансовое обеспечение и порядок расходования средств (в части указания актов федерального законодательства, соглашений) (графы 3 - 22 таблицы 1 свода муниципальных образований);</w:t>
      </w:r>
    </w:p>
    <w:p w14:paraId="1E6BEEE7"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lastRenderedPageBreak/>
        <w:t>- нормативное правовое регулирование, определяющее финансовое обеспечение и порядок расходования средств (в части указания актов законодательства субъекта Российской Федерации) (графы 23 - 28 таблицы 1 свода муниципальных образований);</w:t>
      </w:r>
    </w:p>
    <w:p w14:paraId="2DB8C380"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код группы полномочий, расходных обязательств, соответствующий коду группы, указанному в таблице 1 примерного справочника подготовки реестров муниципальных образований (графа 29 таблицы 1 свода реестров муниципальных образований);</w:t>
      </w:r>
    </w:p>
    <w:p w14:paraId="2430DD18"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код раздела, подраздела бюджетной классификации Российской Федерации, по которому отражаются расходные обязательства муниципального образования (графа 30 таблицы 1 свода реестров муниципальных образований);</w:t>
      </w:r>
    </w:p>
    <w:p w14:paraId="019EA229"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объем средств на исполнение расходного обязательства муниципального образования (отчетный финансовый год (план, факт), текущий финансовый год (план), очередной финансовый год (прогноз), плановый период (прогноз на два года)) (графы 31 - 60 таблицы 1 свода реестров муниципальных образований);</w:t>
      </w:r>
    </w:p>
    <w:p w14:paraId="3DBFBA77"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объем средств на исполнение расходного обязательства муниципального образования без учета расходов на осуществление капитальных вложений в объекты муниципальной собственности (отчетный финансовый год (план, факт), текущий финансовый год (план), очередной финансовый год (прогноз), плановый период (прогноз на два года)) (графы 61 - 90 таблицы 1 свода реестров муниципальных образований);</w:t>
      </w:r>
    </w:p>
    <w:p w14:paraId="7F612A37"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объем средств на исполнение расходного обязательства муниципального образования исходя из оценки стоимости данного расходного обязательства (отчетный финансовый год, текущий финансовый год, очередной финансовый год) (графы 91 - 105 таблицы 1 свода реестров муниципальных образований);</w:t>
      </w:r>
    </w:p>
    <w:p w14:paraId="4D9D741E"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объем средств на исполнение расходного обязательства муниципального образования исходя из оценки стоимости данного расходного обязательства без учета расходов на осуществление капитальных вложений в объекты муниципальной собственности (отчетный финансовый год, текущий финансовый год, очередной финансовый год) (графы 106 - 120 таблицы 1 свода реестров муниципальных образований);</w:t>
      </w:r>
    </w:p>
    <w:p w14:paraId="2C7C91B8"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методика расчета оценки стоимости расходного обязательства муниципального образования (графа 121 таблицы 1 свода реестров муниципальных образований).</w:t>
      </w:r>
    </w:p>
    <w:p w14:paraId="41EF0C1F"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14. Для формирования таблицы 1 свода реестров муниципальных образований расходные обязательства муниципальных образований группируются отдельно по видам муниципальных образований: муниципальных районов (пункт 1), городских округов (пункт 2), городских округов с внутригородским делением (пункт 3), городских поселений (пункт 4), сельских поселений (пункт 5), внутригородских районов (пункт 6), внутригородских муниципальных образований городов федерального значения (пункт 7), муниципальных округов (пункт 8).</w:t>
      </w:r>
    </w:p>
    <w:p w14:paraId="7BBA7F32" w14:textId="77777777"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Укрупненные разделы таблицы 1 свода реестров муниципальных образований заполняются информацией о конкретных расходных обязательствах муниципального образования с дополнением необходимого количества строк и соответствующей нумерацией в графе 2 «Код строки».</w:t>
      </w:r>
    </w:p>
    <w:p w14:paraId="106BFC2D" w14:textId="77777777"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lastRenderedPageBreak/>
        <w:t>Расходные обязательства муниципального образования по укрупненным разделам таблицы 1 свода реестров муниципальных образований указываются однократно, без дублирования их наименований.</w:t>
      </w:r>
    </w:p>
    <w:p w14:paraId="7631BF50" w14:textId="3CAE93E1"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Обязательства, в рамках реализации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r w:rsidR="003C7FD4" w:rsidRPr="00866D59">
        <w:rPr>
          <w:shd w:val="clear" w:color="auto" w:fill="FFFFFF"/>
        </w:rPr>
        <w:t xml:space="preserve">, </w:t>
      </w:r>
      <w:r w:rsidR="003C7FD4" w:rsidRPr="00866D59">
        <w:rPr>
          <w:rFonts w:eastAsia="Times New Roman" w:cs="Times New Roman"/>
          <w:szCs w:val="28"/>
          <w:lang w:eastAsia="ru-RU"/>
        </w:rPr>
        <w:t>связанных с влиянием ухудшения геополитической и экономической ситуации на развитие отраслей экономики</w:t>
      </w:r>
      <w:r w:rsidR="00B5405B" w:rsidRPr="00866D59">
        <w:rPr>
          <w:rFonts w:eastAsia="Times New Roman" w:cs="Times New Roman"/>
          <w:szCs w:val="28"/>
          <w:lang w:eastAsia="ru-RU"/>
        </w:rPr>
        <w:t>,</w:t>
      </w:r>
      <w:r w:rsidR="00B5405B" w:rsidRPr="00866D59">
        <w:rPr>
          <w:sz w:val="24"/>
          <w:szCs w:val="24"/>
        </w:rPr>
        <w:t xml:space="preserve"> </w:t>
      </w:r>
      <w:r w:rsidR="00B5405B" w:rsidRPr="00866D59">
        <w:rPr>
          <w:rFonts w:eastAsia="Times New Roman" w:cs="Times New Roman"/>
          <w:szCs w:val="28"/>
          <w:lang w:eastAsia="ru-RU"/>
        </w:rPr>
        <w:t>а также связанных с проведением специальной военной операцией</w:t>
      </w:r>
      <w:r w:rsidRPr="00866D59">
        <w:rPr>
          <w:rFonts w:eastAsia="Times New Roman" w:cs="Times New Roman"/>
          <w:szCs w:val="28"/>
          <w:lang w:eastAsia="ru-RU"/>
        </w:rPr>
        <w:t xml:space="preserve"> отражаются только по соответствующим кодам примерного справочника.</w:t>
      </w:r>
    </w:p>
    <w:p w14:paraId="6D8569C7"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В таблице 1 свода реестров муниципальных образований по итоговой строке 11900, отражаются суммы по всем расходным обязательствам муниципального образования. Строка 11900 по графам 3 - 30 и 121 не заполняется, по графам 31 - 120 является суммой строк по кодам таблицы 1 примерного справочника подготовки реестров муниципальных образований 1000, 2500, 3700, 5000, 6500, 8100, 9400, 10600.</w:t>
      </w:r>
    </w:p>
    <w:p w14:paraId="3237F21A"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По строке 11800 отражаются суммы по всем расходным обязательствам муниципальных образований,</w:t>
      </w:r>
      <w:r w:rsidRPr="00866D59">
        <w:rPr>
          <w:bCs/>
        </w:rPr>
        <w:t xml:space="preserve"> за исключением строк 1204, 2100, 2604, 3500, 3804, 4700, 5204, 6100, 6804, 7700, 8304, 9200, 9504, 10400, 10704 и 11600 таблицы 1 примерного справочника подготовки реестров муниципальных образований</w:t>
      </w:r>
      <w:r w:rsidRPr="00866D59">
        <w:rPr>
          <w:rFonts w:eastAsia="Times New Roman" w:cs="Times New Roman"/>
          <w:szCs w:val="28"/>
          <w:lang w:eastAsia="ru-RU"/>
        </w:rPr>
        <w:t>.</w:t>
      </w:r>
    </w:p>
    <w:p w14:paraId="274F9E32"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Строки 1000, 2500, 3700, 5000, 6500, 8100, 9400, 10600 в графах 3 - 30 </w:t>
      </w:r>
      <w:r w:rsidRPr="00866D59">
        <w:rPr>
          <w:rFonts w:eastAsia="Times New Roman" w:cs="Times New Roman"/>
          <w:szCs w:val="28"/>
          <w:lang w:eastAsia="ru-RU"/>
        </w:rPr>
        <w:br/>
        <w:t>не заполняются.</w:t>
      </w:r>
    </w:p>
    <w:p w14:paraId="3474BA55"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15. Указанные в графе 1 таблицы свода реестров муниципальных образований расходные обязательства муниципального образования соответствующего вида муниципального образования подразделяются на следующие подгруппы с последующей детализацией:</w:t>
      </w:r>
    </w:p>
    <w:p w14:paraId="7D1D245E"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1) расходные обязательства, возникшие в результате принятия нормативных правовых актов муниципального образования, заключения договоров (соглашений) в рамках реализации вопросов местного значения соответствующего вида муниципального образования (пункты 1.1, 2.1, 3.1, 4.1, 5.1, 6.1, 7.1, 8.1. таблицы 1 свода реестров муниципальных образований).</w:t>
      </w:r>
    </w:p>
    <w:p w14:paraId="62093404"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Строки 1001, 2501, 3701, 5001, 6501, 8101, 9401, 10601 в графах 3 - 30 таблицы 1 свода реестров муниципальных образований не заполняются;</w:t>
      </w:r>
    </w:p>
    <w:p w14:paraId="161D5FB0"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2) расходные обязательства, возникшие в результате принятия нормативных правовых актов муниципального образования, заключения договоров (соглашений) в рамках реализации полномочий органов местного самоуправления муниципального образования по решению вопросов местного значения муниципального образования (пункты 1.2, 2.2, 3.2, 4.2, 5.2, 6.2, 7.2, 8.2. таблицы 1 свода реестров муниципальных образований).</w:t>
      </w:r>
    </w:p>
    <w:p w14:paraId="7FEC9B6E"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Строки 1200, 2600, 3800, 5200, 6800, 8300, 9500, 10700 в графах 3 - 30 таблицы 1 свода реестров муниципальных образований не заполняются.</w:t>
      </w:r>
    </w:p>
    <w:p w14:paraId="3313C984" w14:textId="0F385CFB"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случае если в соответствии с частью 1.2 статьи 17 Федерального закона </w:t>
      </w:r>
      <w:r w:rsidRPr="00866D59">
        <w:rPr>
          <w:rFonts w:eastAsia="Times New Roman" w:cs="Times New Roman"/>
          <w:szCs w:val="28"/>
          <w:lang w:eastAsia="ru-RU"/>
        </w:rPr>
        <w:br/>
        <w:t xml:space="preserve">от 6 октября 2003 г. </w:t>
      </w:r>
      <w:r w:rsidR="00A15D7F">
        <w:rPr>
          <w:rFonts w:eastAsia="Times New Roman" w:cs="Times New Roman"/>
          <w:szCs w:val="28"/>
          <w:lang w:eastAsia="ru-RU"/>
        </w:rPr>
        <w:t>№ </w:t>
      </w:r>
      <w:r w:rsidRPr="00866D59">
        <w:rPr>
          <w:rFonts w:eastAsia="Times New Roman" w:cs="Times New Roman"/>
          <w:szCs w:val="28"/>
          <w:lang w:eastAsia="ru-RU"/>
        </w:rPr>
        <w:t xml:space="preserve">131-ФЗ «Об общих принципах организации местного самоуправления в Российской Федерации» (далее - Закон </w:t>
      </w:r>
      <w:r w:rsidR="00A15D7F">
        <w:rPr>
          <w:rFonts w:eastAsia="Times New Roman" w:cs="Times New Roman"/>
          <w:szCs w:val="28"/>
          <w:lang w:eastAsia="ru-RU"/>
        </w:rPr>
        <w:t>№ </w:t>
      </w:r>
      <w:r w:rsidRPr="00866D59">
        <w:rPr>
          <w:rFonts w:eastAsia="Times New Roman" w:cs="Times New Roman"/>
          <w:szCs w:val="28"/>
          <w:lang w:eastAsia="ru-RU"/>
        </w:rPr>
        <w:t xml:space="preserve">131-ФЗ) законами субъекта Российской Федерации было осуществлено перераспределение </w:t>
      </w:r>
      <w:r w:rsidRPr="00866D59">
        <w:rPr>
          <w:rFonts w:eastAsia="Times New Roman" w:cs="Times New Roman"/>
          <w:szCs w:val="28"/>
          <w:lang w:eastAsia="ru-RU"/>
        </w:rPr>
        <w:lastRenderedPageBreak/>
        <w:t>соответствующих полномочий между органами местного самоуправления и органами государственной власти субъекта Российской Федерации, по соответствующим мероприятиям в графах 31 - 48 таблицы 1 свода реестров муниципальных образований указываются нулевые значения, или объем средств на исполнение соответствующего расходного обязательства муниципального образования уменьшается на объем перераспределенных полномочий;</w:t>
      </w:r>
    </w:p>
    <w:p w14:paraId="78BFD7D3" w14:textId="77777777"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3) расходные обязательства, возникшие в результате принятия нормативных правовых актов муниципального образования, заключения договоров (соглашений) в рамках реализации органами местного самоуправления муниципального образования прав на решение вопросов, не отнесенных к вопросам местного значения муниципального образования (пункты 1.3, 2.3, 3.3, 4.3, 5.3, 6.3, 7.3, 8.3 таблицы 1 свода реестров муниципальных образований).</w:t>
      </w:r>
    </w:p>
    <w:p w14:paraId="79A8D920" w14:textId="19B6113C"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Строки 1300, 2700, 3900, 5300, 6900, 8400, 9600, 10800 в графах 3 - 30 таблицы 1 свода реестров муниципальных образований не заполняются.</w:t>
      </w:r>
    </w:p>
    <w:p w14:paraId="5D9E88D9"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Данная подгруппа подразделяется на следующие виды расходных обязательств муниципального образования:</w:t>
      </w:r>
    </w:p>
    <w:p w14:paraId="25F4E026" w14:textId="2A0E9353"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а) по перечню прав, предусмотренных Законом </w:t>
      </w:r>
      <w:r w:rsidR="00A15D7F">
        <w:rPr>
          <w:rFonts w:eastAsia="Times New Roman" w:cs="Times New Roman"/>
          <w:szCs w:val="28"/>
          <w:lang w:eastAsia="ru-RU"/>
        </w:rPr>
        <w:t>№ </w:t>
      </w:r>
      <w:r w:rsidRPr="00866D59">
        <w:rPr>
          <w:rFonts w:eastAsia="Times New Roman" w:cs="Times New Roman"/>
          <w:szCs w:val="28"/>
          <w:lang w:eastAsia="ru-RU"/>
        </w:rPr>
        <w:t>131-ФЗ (пункты 1.3.1, 2.3.1, 3.3.1, 4.3.1, 5.3.1, 6.3.1, 7.3.1, 8.3.1 таблицы 1 свода реестров муниципальных образований).</w:t>
      </w:r>
    </w:p>
    <w:p w14:paraId="3E47DA30"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Строки 1301, 2701, 3901, 5301, 6901, 8401, 9601, 10801 в графах 3 - 30 таблицы 1 свода реестров муниципальных образований не заполняются;</w:t>
      </w:r>
    </w:p>
    <w:p w14:paraId="658A28BF" w14:textId="250F0FED"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б) в связи с участием в осуществлении государственных полномочий </w:t>
      </w:r>
      <w:r w:rsidRPr="00866D59">
        <w:rPr>
          <w:rFonts w:eastAsia="Times New Roman" w:cs="Times New Roman"/>
          <w:szCs w:val="28"/>
          <w:lang w:eastAsia="ru-RU"/>
        </w:rPr>
        <w:br/>
        <w:t xml:space="preserve">(не переданных в соответствии со статьей 19 Закона </w:t>
      </w:r>
      <w:r w:rsidR="00A15D7F">
        <w:rPr>
          <w:rFonts w:eastAsia="Times New Roman" w:cs="Times New Roman"/>
          <w:szCs w:val="28"/>
          <w:lang w:eastAsia="ru-RU"/>
        </w:rPr>
        <w:t>№ </w:t>
      </w:r>
      <w:r w:rsidRPr="00866D59">
        <w:rPr>
          <w:rFonts w:eastAsia="Times New Roman" w:cs="Times New Roman"/>
          <w:szCs w:val="28"/>
          <w:lang w:eastAsia="ru-RU"/>
        </w:rPr>
        <w:t>131-ФЗ, если это участие предусмотрено федеральными законами (пункты 1.3.2, 2.3.2, 3.3.2, 4.3.2, 5.3.2, 6.3.2, 7.3.2, 8.3.2</w:t>
      </w:r>
      <w:r w:rsidR="008F5C88">
        <w:rPr>
          <w:rFonts w:eastAsia="Times New Roman" w:cs="Times New Roman"/>
          <w:szCs w:val="28"/>
          <w:lang w:eastAsia="ru-RU"/>
        </w:rPr>
        <w:t xml:space="preserve"> </w:t>
      </w:r>
      <w:r w:rsidRPr="00866D59">
        <w:rPr>
          <w:rFonts w:eastAsia="Times New Roman" w:cs="Times New Roman"/>
          <w:szCs w:val="28"/>
          <w:lang w:eastAsia="ru-RU"/>
        </w:rPr>
        <w:t>таблицы 1 свода реестров муниципальных образований).</w:t>
      </w:r>
    </w:p>
    <w:p w14:paraId="004A01E8"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Строки 1400, 2800, 4000, 5400, 7000, 8500, 9700, 10900 в графах 3 - 30 таблицы 1 свода реестров муниципальных образований не заполняются;</w:t>
      </w:r>
    </w:p>
    <w:p w14:paraId="3237BE94"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в) в связи с реализацией права устанавливать за счет местного бюджета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(пункты 1.3.3, 2.3.3, 3.3.3, 4.3.3, 5.3.3, 6.3.3, 7.3.3, 8.3.3</w:t>
      </w:r>
      <w:r w:rsidRPr="00866D59">
        <w:t xml:space="preserve"> </w:t>
      </w:r>
      <w:r w:rsidRPr="00866D59">
        <w:rPr>
          <w:rFonts w:eastAsia="Times New Roman" w:cs="Times New Roman"/>
          <w:szCs w:val="28"/>
          <w:lang w:eastAsia="ru-RU"/>
        </w:rPr>
        <w:t>таблицы 1 свода реестров муниципальных образований).</w:t>
      </w:r>
    </w:p>
    <w:p w14:paraId="1F970E6F"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Строки 1500, 2900, 4100, 5500, 7100, 8600, 9800, 11000 в графах 3 - 30 таблицы 1 свода реестров муниципальных образований не заполняются;</w:t>
      </w:r>
    </w:p>
    <w:p w14:paraId="011171F3"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г) в связи с реализацией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(пункты 1.3.4, 2.3.4, 3.3.4, 4.3.4, 5.3.4, 6.3.4, 7.3.4, 8.3.4 таблицы 1 свода реестров муниципальных образований).</w:t>
      </w:r>
    </w:p>
    <w:p w14:paraId="154D1E8B"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Строки 1600, 3000, 4200, 5600, 7200, 8700, 9900, 11100 в графах 3 - 30 таблицы 1 свода реестров муниципальных образований не заполняются;</w:t>
      </w:r>
    </w:p>
    <w:p w14:paraId="74262D3C" w14:textId="77777777"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4) расходные обязательства, возникшие в результате принятия нормативных правовых актов муниципального образования, заключения договоров (соглашений) в рамках реализации органами местного самоуправления муниципального </w:t>
      </w:r>
      <w:r w:rsidRPr="00866D59">
        <w:rPr>
          <w:rFonts w:eastAsia="Times New Roman" w:cs="Times New Roman"/>
          <w:szCs w:val="28"/>
          <w:lang w:eastAsia="ru-RU"/>
        </w:rPr>
        <w:lastRenderedPageBreak/>
        <w:t>образования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(пункты 1.4, 2.4, 3.4, 4.4, 5.4, 6.4, 7.4, 8.4</w:t>
      </w:r>
      <w:r w:rsidR="008F5C88">
        <w:rPr>
          <w:rFonts w:eastAsia="Times New Roman" w:cs="Times New Roman"/>
          <w:szCs w:val="28"/>
          <w:lang w:eastAsia="ru-RU"/>
        </w:rPr>
        <w:t xml:space="preserve"> </w:t>
      </w:r>
      <w:r w:rsidRPr="00866D59">
        <w:rPr>
          <w:rFonts w:eastAsia="Times New Roman" w:cs="Times New Roman"/>
          <w:szCs w:val="28"/>
          <w:lang w:eastAsia="ru-RU"/>
        </w:rPr>
        <w:t>таблицы 1 свода реестров муниципальных образований).</w:t>
      </w:r>
    </w:p>
    <w:p w14:paraId="7C253ABB" w14:textId="72C7C039"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Строки 1700, 3100, 4300, 5700, 7300, 8800, 10000, 11200 в графах 3 - 30 таблицы 1 свода реестров муниципальных образований не заполняются.</w:t>
      </w:r>
    </w:p>
    <w:p w14:paraId="3B4B046E"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Данная подгруппа подразделяется на следующие виды расходных обязательств муниципального образования:</w:t>
      </w:r>
    </w:p>
    <w:p w14:paraId="47F5CA66"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а) исполняемые за счет субвенций, предоставленных из федерального бюджета (пункты 1.4.1, 2.4.1, 3.4.1, 4.4.1, 5.4.1, 6.4.1, 7.4.1, 8.4.1 таблицы 1 свода реестров муниципальных образований).</w:t>
      </w:r>
    </w:p>
    <w:p w14:paraId="3B628E1C"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Строки 1701, 3101, 4301, 5701, 7301, 8801, 10001, 11201 в графах 3 - 30 таблицы 1 свода реестров муниципальных образований не заполняются;</w:t>
      </w:r>
    </w:p>
    <w:p w14:paraId="4EF2A6F5"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б) исполняемые за счет субвенций, предоставленных из бюджета субъекта Российской Федерации (пункты 1.4.2, 2.4.2, 3.4.2, 4.4.2, 5.4.2, 6.4.2, 7.4.2, 8.4.2 таблицы 1 свода реестров муниципальных образований).</w:t>
      </w:r>
    </w:p>
    <w:p w14:paraId="4DFBD63A"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Строки 1800, 3200, 4400, 5800, 7400, 8900, 10100, 11300 в графах 3 - 30 таблицы 1 свода реестров муниципальных образований не заполняются;</w:t>
      </w:r>
    </w:p>
    <w:p w14:paraId="51564503"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в) исполняемые за счет собственных доходов и источников финансирования дефицита бюджета муниципального образования (пункты 1.4.3, 2.4.3, 3.4.3, 4.4.3, 5.4.3, 6.4.3, 7.4.3, 8.4.3 таблицы 1 свода реестров муниципальных образований).</w:t>
      </w:r>
    </w:p>
    <w:p w14:paraId="75A26B0A" w14:textId="77777777" w:rsidR="006931CA" w:rsidRPr="00866D59"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Строки 1900, 3300, 4500, 5900, 7500, 900, 10200, 11400 в графах 3 - 30 таблицы 1 свода реестров муниципальных образований не заполняются;</w:t>
      </w:r>
    </w:p>
    <w:p w14:paraId="72F14E7F" w14:textId="77777777" w:rsidR="006931CA" w:rsidRPr="00866D59"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5) расходные обязательства по отдельным государственным полномочиям, не переданным, но осуществляемым органами местного самоуправления за счет субвенций из бюджета субъекта Российской Федерации (пункты 1.5, 2.5, 3.5, 4.5, 5.5, 6.5, 7.5, 8.5 таблицы 1 свода реестров муниципальных образований).</w:t>
      </w:r>
    </w:p>
    <w:p w14:paraId="2E5D65AF" w14:textId="77777777" w:rsidR="006931CA" w:rsidRPr="00866D59"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Строки 2000, 3400, 4600, 6000, 7700, 9100, 10300, 11500 в графах 3 - 30 таблицы 1 свода реестров муниципальных образований не заполняются;</w:t>
      </w:r>
    </w:p>
    <w:p w14:paraId="5012B4AD" w14:textId="75E8CF88" w:rsidR="006931CA" w:rsidRPr="00866D59"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6) расходные обязательства муниципального образования, возникшие в результате принятия нормативных правовых актов муниципального образования, заключения соглашений, предусматривающих предоставление межбюджетных трансфертов из бюджета муниципального образования другим бюджетам бюджетной системы Российской Федерации (пункты 1.6, 2.6, 3.6, 4.6, 5.6, 6.6,</w:t>
      </w:r>
      <w:r w:rsidR="008F5C88">
        <w:rPr>
          <w:rFonts w:eastAsia="Times New Roman" w:cs="Times New Roman"/>
          <w:szCs w:val="28"/>
          <w:lang w:eastAsia="ru-RU"/>
        </w:rPr>
        <w:t xml:space="preserve"> </w:t>
      </w:r>
      <w:r w:rsidRPr="00866D59">
        <w:rPr>
          <w:rFonts w:eastAsia="Times New Roman" w:cs="Times New Roman"/>
          <w:szCs w:val="28"/>
          <w:lang w:eastAsia="ru-RU"/>
        </w:rPr>
        <w:t>7.6, 8.6 таблицы 1 свода реестров муниципальных образований).</w:t>
      </w:r>
    </w:p>
    <w:p w14:paraId="78AA4356" w14:textId="77777777" w:rsidR="006931CA" w:rsidRPr="00866D59"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Строки 2100, 3500, 4700, 6100, 7700, 9200, 10400, 11600 в графах 3 - 30 таблицы 1 свода реестров муниципальных образований не заполняются.</w:t>
      </w:r>
    </w:p>
    <w:p w14:paraId="36E62910" w14:textId="77777777" w:rsidR="006931CA" w:rsidRPr="00866D59"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Дальнейшая детализация расходных обязательств муниципального образования, входящих в пункты 1.6, 2.6, 3.6, 4.6, 5.6, 6.6, 7.6, 8.6 таблицы 1 свода реестров муниципальных образований, зависит от особенностей организации межбюджетных отношений на муниципальном уровне для разных видов муниципальных образований. Расходные обязательства муниципального образования по предоставлению межбюджетных трансфертов отражается только в пунктах 1.6, 2.6, 3.6, 4.6, 5.6, 6.6, 7.6, 8.6 и включенных в них подпунктах.</w:t>
      </w:r>
    </w:p>
    <w:p w14:paraId="2921760F" w14:textId="77777777" w:rsidR="008F5C88"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lastRenderedPageBreak/>
        <w:t>16. При заполнении таблицы 1 свода реестров муниципальных образований указывается весь перечень расходных обязательств муниципального образования, входящих в каждый раздел (пункт, подпункт) сгруппированных расходных обязательств. В случае наличия расходных обязательств с незначительным объемом средств на их исполнение, отсутствующих в примерном справочнике подготовки реестров муниципальных образований, возможно осуществлять объединение соответствующих расходных обязательств по более укрупненным направлениям расходов.</w:t>
      </w:r>
    </w:p>
    <w:p w14:paraId="4EFF839E" w14:textId="77A2519A" w:rsidR="006931CA" w:rsidRPr="00866D59"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Обязательства, связанные с финансовым обеспечением органов местного самоуправления, отражаются по строкам 1201, 1202, 2601, 2602, 3801, 3802, 5201, 5202, 6801, 6802, 8301, 8302, 9501, 9502, 10701, 10702</w:t>
      </w:r>
      <w:r w:rsidRPr="00866D59">
        <w:t xml:space="preserve"> таблицы 1 </w:t>
      </w:r>
      <w:r w:rsidRPr="00866D59">
        <w:rPr>
          <w:rFonts w:eastAsia="Times New Roman" w:cs="Times New Roman"/>
          <w:szCs w:val="28"/>
          <w:lang w:eastAsia="ru-RU"/>
        </w:rPr>
        <w:t>свода реестров муниципальных образований.</w:t>
      </w:r>
    </w:p>
    <w:p w14:paraId="3B692AAD" w14:textId="77777777" w:rsidR="006931CA" w:rsidRPr="00866D59"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Обязательства, связанные с финансовым обеспечением органов местного самоуправления, осуществляемые за счет субвенций, предоставленных из бюджета субъекта Российской Федерации, отражаются по строкам 1801, 1802, 3201, 3202, 4401, 4402, 5801, 5802, 7401, 7402, 8901, 8902, 10101, 10102, 11301, 11302 </w:t>
      </w:r>
      <w:r w:rsidRPr="00866D59">
        <w:t xml:space="preserve">таблицы 1 </w:t>
      </w:r>
      <w:r w:rsidRPr="00866D59">
        <w:rPr>
          <w:rFonts w:eastAsia="Times New Roman" w:cs="Times New Roman"/>
          <w:szCs w:val="28"/>
          <w:lang w:eastAsia="ru-RU"/>
        </w:rPr>
        <w:t>свода реестров муниципальных образований.</w:t>
      </w:r>
    </w:p>
    <w:p w14:paraId="4C97065D" w14:textId="77777777" w:rsidR="006931CA" w:rsidRPr="00866D59"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Обязательства, связанные с финансовым обеспечением органов местного самоуправления, осуществляемые за счет межбюджетных трансфертов, передаваемых в соответствии с соглашениями с органами местного самоуправления о передаче осуществления части полномочий по решению вопросов местного значения,</w:t>
      </w:r>
      <w:r w:rsidRPr="00866D59">
        <w:rPr>
          <w:b/>
        </w:rPr>
        <w:t xml:space="preserve"> </w:t>
      </w:r>
      <w:r w:rsidRPr="00866D59">
        <w:rPr>
          <w:rFonts w:eastAsia="Times New Roman" w:cs="Times New Roman"/>
          <w:szCs w:val="28"/>
          <w:lang w:eastAsia="ru-RU"/>
        </w:rPr>
        <w:t>отражаются по строкам 1148, 1149, 5151, 5152, 6778, 6779</w:t>
      </w:r>
      <w:r w:rsidRPr="00866D59">
        <w:t xml:space="preserve"> таблицы 1 </w:t>
      </w:r>
      <w:r w:rsidRPr="00866D59">
        <w:rPr>
          <w:rFonts w:eastAsia="Times New Roman" w:cs="Times New Roman"/>
          <w:szCs w:val="28"/>
          <w:lang w:eastAsia="ru-RU"/>
        </w:rPr>
        <w:t>свода реестров муниципальных образований.</w:t>
      </w:r>
    </w:p>
    <w:p w14:paraId="58DBFD9E" w14:textId="77777777" w:rsidR="006931CA" w:rsidRPr="00866D59"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Обязательства, связанные с финансовым обеспечением деятельности органов местного самоуправления (в части вопросов оплаты труда работников органов местного самоуправления), отражаются в своде реестров муниципальных образований без учета обязательств, связанных с н</w:t>
      </w:r>
      <w:r w:rsidRPr="00866D59">
        <w:rPr>
          <w:rFonts w:cs="Times New Roman"/>
          <w:szCs w:val="28"/>
        </w:rPr>
        <w:t>ачислениями на выплаты по оплате труда</w:t>
      </w:r>
      <w:r w:rsidRPr="00866D59">
        <w:rPr>
          <w:rFonts w:eastAsia="Times New Roman" w:cs="Times New Roman"/>
          <w:szCs w:val="28"/>
          <w:lang w:eastAsia="ru-RU"/>
        </w:rPr>
        <w:t>.</w:t>
      </w:r>
    </w:p>
    <w:p w14:paraId="0A9D7C74" w14:textId="0DFB40F4" w:rsidR="006931CA" w:rsidRPr="00866D59"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Обязательства, связанные с к</w:t>
      </w:r>
      <w:r w:rsidRPr="00866D59">
        <w:rPr>
          <w:rFonts w:cs="Times New Roman"/>
          <w:bCs/>
          <w:szCs w:val="28"/>
        </w:rPr>
        <w:t>омпенсацией расходов на оплату стоимости проезда и провоза багажа к месту использования отпуска и обратно</w:t>
      </w:r>
      <w:r w:rsidRPr="00866D59">
        <w:rPr>
          <w:rFonts w:eastAsia="Times New Roman" w:cs="Times New Roman"/>
          <w:szCs w:val="28"/>
          <w:lang w:eastAsia="ru-RU"/>
        </w:rPr>
        <w:t>, а также с предоставлением г</w:t>
      </w:r>
      <w:r w:rsidRPr="00866D59">
        <w:rPr>
          <w:rFonts w:cs="Times New Roman"/>
          <w:bCs/>
          <w:szCs w:val="28"/>
        </w:rPr>
        <w:t>арантий и компенсацией расходов, связанных с переездом,</w:t>
      </w:r>
      <w:r w:rsidRPr="00866D59">
        <w:rPr>
          <w:rFonts w:eastAsia="Times New Roman" w:cs="Times New Roman"/>
          <w:szCs w:val="28"/>
          <w:lang w:eastAsia="ru-RU"/>
        </w:rPr>
        <w:t xml:space="preserve"> для лиц, работающих и проживающих в районах Крайнего Севера, в соответствии со статьями 33 и 35 </w:t>
      </w:r>
      <w:r w:rsidRPr="00866D59">
        <w:rPr>
          <w:rFonts w:cs="Times New Roman"/>
          <w:szCs w:val="28"/>
        </w:rPr>
        <w:t xml:space="preserve">Закона Российской Федерации от 19.02.1993 </w:t>
      </w:r>
      <w:r w:rsidR="00A15D7F">
        <w:rPr>
          <w:rFonts w:cs="Times New Roman"/>
          <w:szCs w:val="28"/>
        </w:rPr>
        <w:t>№ </w:t>
      </w:r>
      <w:r w:rsidRPr="00866D59">
        <w:rPr>
          <w:rFonts w:cs="Times New Roman"/>
          <w:szCs w:val="28"/>
        </w:rPr>
        <w:t>4520-1</w:t>
      </w:r>
      <w:r w:rsidRPr="00866D59">
        <w:rPr>
          <w:rFonts w:cs="Times New Roman"/>
          <w:szCs w:val="28"/>
        </w:rPr>
        <w:br/>
        <w:t>«О государственных гарантиях и компенсациях для лиц, работающих и проживающих в районах Крайнего Севера и приравненных к ним местностях», в том числе в отношении работников органов местного самоуправления,</w:t>
      </w:r>
      <w:r w:rsidRPr="00866D59">
        <w:rPr>
          <w:rFonts w:eastAsia="Times New Roman" w:cs="Times New Roman"/>
          <w:szCs w:val="28"/>
          <w:lang w:eastAsia="ru-RU"/>
        </w:rPr>
        <w:t xml:space="preserve"> отражаются только по кодам строк 1221, 2621, 3821, 5221, 6821, 8321, 1889, 3289, 4489, 5889, 7489, 8989, 10189, 10721</w:t>
      </w:r>
      <w:r w:rsidR="008F5C88">
        <w:rPr>
          <w:rFonts w:eastAsia="Times New Roman" w:cs="Times New Roman"/>
          <w:szCs w:val="28"/>
          <w:lang w:eastAsia="ru-RU"/>
        </w:rPr>
        <w:t xml:space="preserve"> </w:t>
      </w:r>
      <w:r w:rsidRPr="00866D59">
        <w:t xml:space="preserve">таблицы 1 </w:t>
      </w:r>
      <w:r w:rsidRPr="00866D59">
        <w:rPr>
          <w:rFonts w:eastAsia="Times New Roman" w:cs="Times New Roman"/>
          <w:szCs w:val="28"/>
          <w:lang w:eastAsia="ru-RU"/>
        </w:rPr>
        <w:t>свода реестров муниципальных образований.</w:t>
      </w:r>
    </w:p>
    <w:p w14:paraId="56BC30C0" w14:textId="77777777" w:rsidR="006931CA" w:rsidRPr="00866D59"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Обязательства, связанные с финансовым обеспечением бюджетных учреждений, отражаются по соответствующему расходному обязательству муниципального образования в зависимости от отраслевой принадлежности структурных подразделений бюджетного учреждения и содержания обязательства.</w:t>
      </w:r>
    </w:p>
    <w:p w14:paraId="0CA721F3" w14:textId="77777777" w:rsidR="006931CA" w:rsidRPr="00866D59"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Если обязательства, связанные с финансовым обеспечением муниципальных учреждений, относятся сразу к нескольким расходным обязательствам, в том числе </w:t>
      </w:r>
      <w:r w:rsidRPr="00866D59">
        <w:rPr>
          <w:rFonts w:eastAsia="Times New Roman" w:cs="Times New Roman"/>
          <w:szCs w:val="28"/>
          <w:lang w:eastAsia="ru-RU"/>
        </w:rPr>
        <w:lastRenderedPageBreak/>
        <w:t xml:space="preserve">разной отраслевой принадлежности (например, деятельность некоторых централизованных бухгалтерий) и не могут быть однозначно распределены между соответствующими расходными обязательствами муниципального образования, подобные обязательства отражаются в пунктах 1.2, 2.2, 3.2, 4.2, 5.2, 6.2, 7.2, 8.2 таблицы 1 свода реестров муниципальных образований по строкам 1208, 2608, 3808, 5208, 6808, 8308, 9508, 10708 «Создание муниципальных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r w:rsidRPr="00866D59">
        <w:t>(в части общеотраслевых учреждений)</w:t>
      </w:r>
      <w:r w:rsidRPr="00866D59">
        <w:rPr>
          <w:rFonts w:eastAsia="Times New Roman" w:cs="Times New Roman"/>
          <w:szCs w:val="28"/>
          <w:lang w:eastAsia="ru-RU"/>
        </w:rPr>
        <w:t>».</w:t>
      </w:r>
    </w:p>
    <w:p w14:paraId="3623A9C3" w14:textId="77777777" w:rsidR="008F5C88" w:rsidRPr="00147BF4" w:rsidRDefault="006931CA" w:rsidP="00147BF4">
      <w:pPr>
        <w:autoSpaceDE w:val="0"/>
        <w:autoSpaceDN w:val="0"/>
        <w:adjustRightInd w:val="0"/>
        <w:spacing w:after="0" w:line="245" w:lineRule="auto"/>
        <w:ind w:firstLine="709"/>
        <w:jc w:val="both"/>
        <w:rPr>
          <w:rFonts w:eastAsia="Times New Roman" w:cs="Times New Roman"/>
          <w:szCs w:val="28"/>
          <w:lang w:eastAsia="ru-RU"/>
        </w:rPr>
      </w:pPr>
      <w:r w:rsidRPr="00147BF4">
        <w:rPr>
          <w:rFonts w:eastAsia="Times New Roman" w:cs="Times New Roman"/>
          <w:szCs w:val="28"/>
          <w:lang w:eastAsia="ru-RU"/>
        </w:rPr>
        <w:t>Обязательства, связанные с обслуживанием муниципального долга по бюджетным кредитам на пополнение остатков средств на счетах местных бюджетов, отражаются по строкам 1203, 2603, 3803, 5203, 6803, 8303, 9503, 10703 таблицы 1 свода реестров муниципальных образований.</w:t>
      </w:r>
    </w:p>
    <w:p w14:paraId="398E9CA5" w14:textId="063DB16F" w:rsidR="006931CA" w:rsidRPr="00147BF4" w:rsidRDefault="006931CA" w:rsidP="00147BF4">
      <w:pPr>
        <w:autoSpaceDE w:val="0"/>
        <w:autoSpaceDN w:val="0"/>
        <w:adjustRightInd w:val="0"/>
        <w:spacing w:after="0" w:line="245" w:lineRule="auto"/>
        <w:ind w:firstLine="709"/>
        <w:jc w:val="both"/>
        <w:rPr>
          <w:rFonts w:eastAsia="Times New Roman" w:cs="Times New Roman"/>
          <w:szCs w:val="28"/>
          <w:lang w:eastAsia="ru-RU"/>
        </w:rPr>
      </w:pPr>
      <w:r w:rsidRPr="00147BF4">
        <w:rPr>
          <w:rFonts w:eastAsia="Times New Roman" w:cs="Times New Roman"/>
          <w:szCs w:val="28"/>
          <w:lang w:eastAsia="ru-RU"/>
        </w:rPr>
        <w:t xml:space="preserve">Обязательства, возникшие в результате принятия нормативных правовых актов муниципального образования, заключения договоров (соглашений) в рамках реализации органами местного самоуправления отдельных государственных полномочий, переданных органами государственной власти субъекта Российской Федерации, по полномочиям, не включенным в </w:t>
      </w:r>
      <w:r w:rsidR="00240B60" w:rsidRPr="00147BF4">
        <w:rPr>
          <w:rFonts w:eastAsia="Times New Roman" w:cs="Times New Roman"/>
          <w:szCs w:val="28"/>
          <w:lang w:eastAsia="ru-RU"/>
        </w:rPr>
        <w:t>части 1</w:t>
      </w:r>
      <w:r w:rsidRPr="00147BF4">
        <w:rPr>
          <w:rFonts w:eastAsia="Times New Roman" w:cs="Times New Roman"/>
          <w:szCs w:val="28"/>
          <w:lang w:eastAsia="ru-RU"/>
        </w:rPr>
        <w:t xml:space="preserve"> статьи </w:t>
      </w:r>
      <w:r w:rsidR="00B05202" w:rsidRPr="00147BF4">
        <w:rPr>
          <w:rFonts w:eastAsia="Times New Roman" w:cs="Times New Roman"/>
          <w:szCs w:val="28"/>
          <w:lang w:eastAsia="ru-RU"/>
        </w:rPr>
        <w:t>44</w:t>
      </w:r>
      <w:r w:rsidRPr="00147BF4">
        <w:rPr>
          <w:rFonts w:eastAsia="Times New Roman" w:cs="Times New Roman"/>
          <w:szCs w:val="28"/>
          <w:lang w:eastAsia="ru-RU"/>
        </w:rPr>
        <w:t xml:space="preserve"> Закона </w:t>
      </w:r>
      <w:r w:rsidRPr="00147BF4">
        <w:rPr>
          <w:rFonts w:eastAsia="Times New Roman" w:cs="Times New Roman"/>
          <w:szCs w:val="28"/>
          <w:lang w:eastAsia="ru-RU"/>
        </w:rPr>
        <w:br/>
      </w:r>
      <w:r w:rsidR="00A15D7F">
        <w:rPr>
          <w:rFonts w:eastAsia="Times New Roman" w:cs="Times New Roman"/>
          <w:szCs w:val="28"/>
          <w:lang w:eastAsia="ru-RU"/>
        </w:rPr>
        <w:t>№ </w:t>
      </w:r>
      <w:r w:rsidR="00B05202" w:rsidRPr="00147BF4">
        <w:rPr>
          <w:rFonts w:eastAsia="Times New Roman" w:cs="Times New Roman"/>
          <w:szCs w:val="28"/>
          <w:lang w:eastAsia="ru-RU"/>
        </w:rPr>
        <w:t>414</w:t>
      </w:r>
      <w:r w:rsidRPr="00147BF4">
        <w:rPr>
          <w:rFonts w:eastAsia="Times New Roman" w:cs="Times New Roman"/>
          <w:szCs w:val="28"/>
          <w:lang w:eastAsia="ru-RU"/>
        </w:rPr>
        <w:t>-ФЗ, отражаются по строкам 1898, 3298, 4498, 5898, 7498, 8998, 10198,11398 таблицы 1 свода реестров муниципальных образований.</w:t>
      </w:r>
    </w:p>
    <w:p w14:paraId="25B4D651" w14:textId="51185DF0" w:rsidR="008F5C88" w:rsidRPr="00147BF4" w:rsidRDefault="006931CA" w:rsidP="00147BF4">
      <w:pPr>
        <w:autoSpaceDE w:val="0"/>
        <w:autoSpaceDN w:val="0"/>
        <w:adjustRightInd w:val="0"/>
        <w:spacing w:after="0" w:line="245" w:lineRule="auto"/>
        <w:ind w:firstLine="709"/>
        <w:jc w:val="both"/>
        <w:rPr>
          <w:rFonts w:eastAsia="Times New Roman" w:cs="Times New Roman"/>
          <w:szCs w:val="28"/>
          <w:lang w:eastAsia="ru-RU"/>
        </w:rPr>
      </w:pPr>
      <w:r w:rsidRPr="00147BF4">
        <w:rPr>
          <w:rFonts w:eastAsia="Times New Roman" w:cs="Times New Roman"/>
          <w:szCs w:val="28"/>
          <w:lang w:eastAsia="ru-RU"/>
        </w:rPr>
        <w:t xml:space="preserve">Обязательства, возникшие в результате принятия нормативных правовых актов муниципального образования, заключения договоров (соглашений) в рамках реализации органами местного самоуправления отдельных государственных полномочий, переданных органами государственной власти субъекта Российской Федерации, </w:t>
      </w:r>
      <w:r w:rsidR="007C663B" w:rsidRPr="00147BF4">
        <w:rPr>
          <w:rFonts w:eastAsia="Times New Roman" w:cs="Times New Roman"/>
          <w:szCs w:val="28"/>
          <w:lang w:eastAsia="ru-RU"/>
        </w:rPr>
        <w:t xml:space="preserve">на осуществление полномочий по предметам ведения Российской Федерации, а также совместного ведения по решению вопросов, не указанных в части 1 статьи 44 </w:t>
      </w:r>
      <w:r w:rsidR="00AD3C42" w:rsidRPr="00147BF4">
        <w:rPr>
          <w:rFonts w:eastAsia="Times New Roman" w:cs="Times New Roman"/>
          <w:szCs w:val="28"/>
          <w:lang w:eastAsia="ru-RU"/>
        </w:rPr>
        <w:t>З</w:t>
      </w:r>
      <w:r w:rsidR="007C663B" w:rsidRPr="00147BF4">
        <w:rPr>
          <w:rFonts w:eastAsia="Times New Roman" w:cs="Times New Roman"/>
          <w:szCs w:val="28"/>
          <w:lang w:eastAsia="ru-RU"/>
        </w:rPr>
        <w:t>акон</w:t>
      </w:r>
      <w:r w:rsidR="00AD3C42" w:rsidRPr="00147BF4">
        <w:rPr>
          <w:rFonts w:eastAsia="Times New Roman" w:cs="Times New Roman"/>
          <w:szCs w:val="28"/>
          <w:lang w:eastAsia="ru-RU"/>
        </w:rPr>
        <w:t>а</w:t>
      </w:r>
      <w:r w:rsidR="007C663B" w:rsidRPr="00147BF4">
        <w:rPr>
          <w:rFonts w:eastAsia="Times New Roman" w:cs="Times New Roman"/>
          <w:szCs w:val="28"/>
          <w:lang w:eastAsia="ru-RU"/>
        </w:rPr>
        <w:t xml:space="preserve"> </w:t>
      </w:r>
      <w:r w:rsidR="00A15D7F">
        <w:rPr>
          <w:rFonts w:eastAsia="Times New Roman" w:cs="Times New Roman"/>
          <w:szCs w:val="28"/>
          <w:lang w:eastAsia="ru-RU"/>
        </w:rPr>
        <w:t>№ </w:t>
      </w:r>
      <w:r w:rsidR="007C663B" w:rsidRPr="00147BF4">
        <w:rPr>
          <w:rFonts w:eastAsia="Times New Roman" w:cs="Times New Roman"/>
          <w:szCs w:val="28"/>
          <w:lang w:eastAsia="ru-RU"/>
        </w:rPr>
        <w:t xml:space="preserve">414-ФЗ </w:t>
      </w:r>
      <w:r w:rsidR="00162ADE" w:rsidRPr="00147BF4">
        <w:rPr>
          <w:rFonts w:eastAsia="Times New Roman" w:cs="Times New Roman"/>
          <w:szCs w:val="28"/>
          <w:lang w:eastAsia="ru-RU"/>
        </w:rPr>
        <w:t>отражаются по строкам 1897, 1898, 3297, 3298, 4497, 4498, 5897, 5898, 7497, 7498, 8997, 8998, 10197, 10198, 11397, 11398 таблицы 1 свода реестров муниципальных образований.</w:t>
      </w:r>
    </w:p>
    <w:p w14:paraId="6A4BFE61" w14:textId="11347D3A" w:rsidR="006931CA" w:rsidRPr="00866D59"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В случае отсутствия расходных обязательств, входящих в пункт (подпункт) таблицы 1 свода муниципальных образований, по группе расходных обязательств муниципального образования отражаются нулевые значения объемов средств на их исполнение. Если по расходному обязательству муниципального образования, входящему в таблицу 1 примерного справочника подготовки реестров муниципальных образований, не предусмотрены средства на их исполнение, то по указанным расходным обязательствам отражаются нулевые значения.</w:t>
      </w:r>
    </w:p>
    <w:p w14:paraId="006AC82D"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17. В графах 3 - 22 таблицы 1 свода реестров муниципальных образований по каждому расходному обязательству муниципального образования последовательно отражается информация об актах федерального законодательства, соглашениях, являющихся основанием возникновения расходного обязательства муниципального образования и (или) определяющих порядок исполнения и финансового обеспечения расходного обязательства муниципального образования.</w:t>
      </w:r>
    </w:p>
    <w:p w14:paraId="1B8E2045"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lastRenderedPageBreak/>
        <w:t xml:space="preserve">Объем средств на финансовое обеспечение расходных обязательств муниципального образования, возникших в результате принятия указов Президента Российской Федерации, а также в ходе реализации государственных программ Российской Федерации, заполняется </w:t>
      </w:r>
      <w:proofErr w:type="spellStart"/>
      <w:r w:rsidRPr="00866D59">
        <w:rPr>
          <w:rFonts w:eastAsia="Times New Roman" w:cs="Times New Roman"/>
          <w:szCs w:val="28"/>
          <w:lang w:eastAsia="ru-RU"/>
        </w:rPr>
        <w:t>справочно</w:t>
      </w:r>
      <w:proofErr w:type="spellEnd"/>
      <w:r w:rsidRPr="00866D59">
        <w:rPr>
          <w:rFonts w:eastAsia="Times New Roman" w:cs="Times New Roman"/>
          <w:szCs w:val="28"/>
          <w:lang w:eastAsia="ru-RU"/>
        </w:rPr>
        <w:t xml:space="preserve"> по графам 31-48 таблицы 1 свода реестров муниципальных образований и строкам расходных обязательств муниципального образования, относящимся к указанным актам.</w:t>
      </w:r>
    </w:p>
    <w:p w14:paraId="6A2CB100" w14:textId="77777777"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По каждому расходному обязательству муниципального образования приводится не более 3 актов федерального законодательства, соглашений, являющихся основанием возникновения расходного обязательства и (или) определяющих порядок их исполнения и финансового обеспечения.</w:t>
      </w:r>
    </w:p>
    <w:p w14:paraId="508C38A4" w14:textId="258E966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В графах 3, 6, 10, 13, 17 и 20 таблицы 1 свода реестров муниципальных образований последовательно указываются:</w:t>
      </w:r>
    </w:p>
    <w:p w14:paraId="2E65C259"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вид акта федерального законодательства, соглашения (например, федеральный закон, указ Президента Российской Федерации, постановление Правительства Российской Федерации и так далее);</w:t>
      </w:r>
    </w:p>
    <w:p w14:paraId="10DD90D9"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дата принятия акта федерального законодательства, соглашения (в формате </w:t>
      </w:r>
      <w:proofErr w:type="spellStart"/>
      <w:r w:rsidRPr="00866D59">
        <w:rPr>
          <w:rFonts w:eastAsia="Times New Roman" w:cs="Times New Roman"/>
          <w:szCs w:val="28"/>
          <w:lang w:eastAsia="ru-RU"/>
        </w:rPr>
        <w:t>дд.мм.гггг</w:t>
      </w:r>
      <w:proofErr w:type="spellEnd"/>
      <w:r w:rsidRPr="00866D59">
        <w:rPr>
          <w:rFonts w:eastAsia="Times New Roman" w:cs="Times New Roman"/>
          <w:szCs w:val="28"/>
          <w:lang w:eastAsia="ru-RU"/>
        </w:rPr>
        <w:t>);</w:t>
      </w:r>
    </w:p>
    <w:p w14:paraId="1F0A975F" w14:textId="24DFC44D"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номер акта федерального законодательства, соглашения (при введении номера обеспечивается полное соответствие содержания, регистров (заглавная или прописная буква) и последовательности цифровых, буквенных и знаковых (дефис, косая черта и так далее) обозначений фактическому номеру документа (например, при указании номера Закона </w:t>
      </w:r>
      <w:r w:rsidR="00A15D7F">
        <w:rPr>
          <w:rFonts w:eastAsia="Times New Roman" w:cs="Times New Roman"/>
          <w:szCs w:val="28"/>
          <w:lang w:eastAsia="ru-RU"/>
        </w:rPr>
        <w:t>№ </w:t>
      </w:r>
      <w:r w:rsidRPr="00866D59">
        <w:rPr>
          <w:rFonts w:eastAsia="Times New Roman" w:cs="Times New Roman"/>
          <w:szCs w:val="28"/>
          <w:lang w:eastAsia="ru-RU"/>
        </w:rPr>
        <w:t>131-ФЗ в графу следует занести – «</w:t>
      </w:r>
      <w:r w:rsidR="00A15D7F">
        <w:rPr>
          <w:rFonts w:eastAsia="Times New Roman" w:cs="Times New Roman"/>
          <w:szCs w:val="28"/>
          <w:lang w:eastAsia="ru-RU"/>
        </w:rPr>
        <w:t>№ </w:t>
      </w:r>
      <w:r w:rsidRPr="00866D59">
        <w:rPr>
          <w:rFonts w:eastAsia="Times New Roman" w:cs="Times New Roman"/>
          <w:szCs w:val="28"/>
          <w:lang w:eastAsia="ru-RU"/>
        </w:rPr>
        <w:t>131-ФЗ»));</w:t>
      </w:r>
    </w:p>
    <w:p w14:paraId="745DD660"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официальное название акта федерального законодательства, соглашения.</w:t>
      </w:r>
    </w:p>
    <w:p w14:paraId="4EF609ED"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Далее по тексту формат даты и номер акта федерального законодательства, соглашения приводится согласно рекомендациям настоящего пункта.</w:t>
      </w:r>
    </w:p>
    <w:p w14:paraId="4FE7960C"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В графах 4, 7, 11, 14, 18 и 21 таблицы 1 свода реестров муниципальных образований указывается абзац, подпункт, пункт, часть, статья акта федерального законодательства, соглашения, в которых содержатся нормы, являющиеся основанием возникновения соответствующего расходного обязательства муниципального образования и (или) определяющие порядок исполнения и финансового обеспечения расходного обязательства муниципального образования.</w:t>
      </w:r>
    </w:p>
    <w:p w14:paraId="0274391C"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Если основанием возникновения расходного обязательства муниципального образования является акт федерального законодательства, соглашение в целом и (или) указать абзац, подпункт, пункт, часть, статью акта федерального законодательства, соглашения не представляется возможным, то в графах 4, 7, 11, 14, 18 и 21 таблицы 1 свода реестров муниципальных образований по данному акту федерального законодательства, соглашению указывается – «в целом». Наличие не заполненных ячеек, а также ячеек без указания реквизитов акта федерального законодательства, соглашения не допускается.</w:t>
      </w:r>
    </w:p>
    <w:p w14:paraId="3FBF861E"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В графах 5, 8, 12, 15, 19 и 22 таблицы 1 свода реестров муниципальных образований указывается дата вступления в силу акта федерального законодательства, соглашения, которую следует определять:</w:t>
      </w:r>
    </w:p>
    <w:p w14:paraId="3189076A" w14:textId="7267378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для федеральных законов в соответствии с Федеральным законом от 14 июня 1994 г. </w:t>
      </w:r>
      <w:r w:rsidR="00A15D7F">
        <w:rPr>
          <w:rFonts w:eastAsia="Times New Roman" w:cs="Times New Roman"/>
          <w:szCs w:val="28"/>
          <w:lang w:eastAsia="ru-RU"/>
        </w:rPr>
        <w:t>№ </w:t>
      </w:r>
      <w:r w:rsidRPr="00866D59">
        <w:rPr>
          <w:rFonts w:eastAsia="Times New Roman" w:cs="Times New Roman"/>
          <w:szCs w:val="28"/>
          <w:lang w:eastAsia="ru-RU"/>
        </w:rPr>
        <w:t xml:space="preserve">5-ФЗ «О порядке опубликования и вступления в силу </w:t>
      </w:r>
      <w:r w:rsidRPr="00866D59">
        <w:rPr>
          <w:rFonts w:eastAsia="Times New Roman" w:cs="Times New Roman"/>
          <w:szCs w:val="28"/>
          <w:lang w:eastAsia="ru-RU"/>
        </w:rPr>
        <w:lastRenderedPageBreak/>
        <w:t>федеральных конституционных законов, федеральных законов, актов палат Федерального Собрания»;</w:t>
      </w:r>
    </w:p>
    <w:p w14:paraId="70EE482B" w14:textId="7478E1AA"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для нормативных правовых актов Президента Российской Федерации, Правительства Российской Федерации и федеральных органов исполнительной власти в соответствии с Указом Президента Российской Федерации </w:t>
      </w:r>
      <w:r w:rsidRPr="00866D59">
        <w:rPr>
          <w:rFonts w:eastAsia="Times New Roman" w:cs="Times New Roman"/>
          <w:szCs w:val="28"/>
          <w:lang w:eastAsia="ru-RU"/>
        </w:rPr>
        <w:br/>
        <w:t xml:space="preserve">от 23 мая 1996 г. </w:t>
      </w:r>
      <w:r w:rsidR="00A15D7F">
        <w:rPr>
          <w:rFonts w:eastAsia="Times New Roman" w:cs="Times New Roman"/>
          <w:szCs w:val="28"/>
          <w:lang w:eastAsia="ru-RU"/>
        </w:rPr>
        <w:t>№ </w:t>
      </w:r>
      <w:r w:rsidRPr="00866D59">
        <w:rPr>
          <w:rFonts w:eastAsia="Times New Roman" w:cs="Times New Roman"/>
          <w:szCs w:val="28"/>
          <w:lang w:eastAsia="ru-RU"/>
        </w:rPr>
        <w:t>763 «О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w:t>
      </w:r>
    </w:p>
    <w:p w14:paraId="46A5E02B" w14:textId="77777777"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Кроме того, в графах 5, 8, 12, 15, 19 и 22 таблицы 1 свода реестров муниципальных образований указывается срок действия акта федерального законодательства, соглашения. Если акт федерального законодательства, соглашения не имеет срока действия, в графе после сведений о дате вступления акта федерального законодательства, соглашения в силу приводится формулировка «не установлена».</w:t>
      </w:r>
    </w:p>
    <w:p w14:paraId="2104D3A1" w14:textId="7739EB89"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графах 9 и 16 таблицы 1 свода реестров муниципальных образований указывается код указа Президента Российской Федерации и код государственной программы Российской Федерации согласно примерному справочнику кодов и наименований указов Президента Российской Федерации для подготовки реестров расходных обязательств субъектов Российской Федерации и сводов реестров расходных обязательств муниципальных образований, входящих в состав субъекта Российской Федерации (приложение </w:t>
      </w:r>
      <w:r w:rsidR="00A15D7F">
        <w:rPr>
          <w:rFonts w:eastAsia="Times New Roman" w:cs="Times New Roman"/>
          <w:szCs w:val="28"/>
          <w:lang w:eastAsia="ru-RU"/>
        </w:rPr>
        <w:t>№ </w:t>
      </w:r>
      <w:r w:rsidRPr="00866D59">
        <w:rPr>
          <w:rFonts w:eastAsia="Times New Roman" w:cs="Times New Roman"/>
          <w:szCs w:val="28"/>
          <w:lang w:eastAsia="ru-RU"/>
        </w:rPr>
        <w:t xml:space="preserve">3 к настоящим рекомендациям) и справочнику кодов и наименований государственных программ Российской Федерации, федеральных целевых программ «Развитие Республики Карелия на период до 2020 года» и «Социально-экономическое развитие Республики Крым и г. Севастополь до 2020 года», реализация которых осуществляется органами государственной власти субъектов Российской Федерации (приложение </w:t>
      </w:r>
      <w:r w:rsidR="00A15D7F">
        <w:rPr>
          <w:rFonts w:eastAsia="Times New Roman" w:cs="Times New Roman"/>
          <w:szCs w:val="28"/>
          <w:lang w:eastAsia="ru-RU"/>
        </w:rPr>
        <w:t>№ </w:t>
      </w:r>
      <w:r w:rsidRPr="00866D59">
        <w:rPr>
          <w:rFonts w:eastAsia="Times New Roman" w:cs="Times New Roman"/>
          <w:szCs w:val="28"/>
          <w:lang w:eastAsia="ru-RU"/>
        </w:rPr>
        <w:t>4 к настоящим рекомендациям).</w:t>
      </w:r>
    </w:p>
    <w:p w14:paraId="51377A71"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Не подлежат указанию в графах 3 - 22 таблицы 1 свода реестров муниципальных образований:</w:t>
      </w:r>
    </w:p>
    <w:p w14:paraId="586116B1"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Конституция Российской Федерации;</w:t>
      </w:r>
    </w:p>
    <w:p w14:paraId="1FB075BF"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Гражданский кодекс Российской Федерации, за исключением норм </w:t>
      </w:r>
      <w:r w:rsidRPr="00866D59">
        <w:rPr>
          <w:rFonts w:eastAsia="Times New Roman" w:cs="Times New Roman"/>
          <w:szCs w:val="28"/>
          <w:lang w:eastAsia="ru-RU"/>
        </w:rPr>
        <w:br/>
        <w:t>главы 59 «Обязательства вследствие причинения вреда»;</w:t>
      </w:r>
    </w:p>
    <w:p w14:paraId="4FA1D403"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Бюджетный кодекс Российской Федерации;</w:t>
      </w:r>
    </w:p>
    <w:p w14:paraId="0E4F56B4" w14:textId="2562849F"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Федеральный закон от 5 апреля 2013 г. </w:t>
      </w:r>
      <w:r w:rsidR="00A15D7F">
        <w:rPr>
          <w:rFonts w:eastAsia="Times New Roman" w:cs="Times New Roman"/>
          <w:szCs w:val="28"/>
          <w:lang w:eastAsia="ru-RU"/>
        </w:rPr>
        <w:t>№ </w:t>
      </w:r>
      <w:r w:rsidRPr="00866D59">
        <w:rPr>
          <w:rFonts w:eastAsia="Times New Roman" w:cs="Times New Roman"/>
          <w:szCs w:val="28"/>
          <w:lang w:eastAsia="ru-RU"/>
        </w:rPr>
        <w:t>44-ФЗ «О контрактной системе в сфере закупок товаров, работ, услуг для обеспечения государственных и муниципальных нужд»;</w:t>
      </w:r>
    </w:p>
    <w:p w14:paraId="14BDE22D"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проекты нормативных правовых актов;</w:t>
      </w:r>
    </w:p>
    <w:p w14:paraId="539AA752"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акты ненормативного характера;</w:t>
      </w:r>
    </w:p>
    <w:p w14:paraId="6F11DFDC"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государственные контракты (договоры).</w:t>
      </w:r>
    </w:p>
    <w:p w14:paraId="1BC5EA6B"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В графах 23 - 28 таблицы 1 свода реестров муниципальных образований по каждому расходному обязательству муниципального образования последовательно отражается информация по актам законодательства субъекта Российской Федерации, являющимся основанием возникновения расходного обязательства муниципального образования и (или) определяющим порядок исполнения и финансового обеспечения расходного обязательства муниципального образования.</w:t>
      </w:r>
    </w:p>
    <w:p w14:paraId="5BB4ACFD" w14:textId="77777777"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lastRenderedPageBreak/>
        <w:t>Если к одному расходному обязательству муниципального образования относится несколько актов законодательства субъекта Российской Федерации, то обеспечивается сопоставимость данных по всем графам информации, касающейся соответствующего расходного обязательства муниципального образования.</w:t>
      </w:r>
    </w:p>
    <w:p w14:paraId="3E4F2FD1" w14:textId="77777777"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По каждому расходному обязательству муниципального образования приводится до 2 - 3 актов законодательства субъекта Российской Федерации, являющихся основанием возникновения расходного обязательства и (или) определяющих порядок исполнения и финансового обеспечения расходного обязательства.</w:t>
      </w:r>
    </w:p>
    <w:p w14:paraId="29224603" w14:textId="3D5D45E5"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В графах 23 и 26 таблицы 1 свода реестров муниципальных образований последовательно указывается:</w:t>
      </w:r>
    </w:p>
    <w:p w14:paraId="22E4988A"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вид акта законодательства субъекта Российской Федерации (например, закон, постановление и так далее);</w:t>
      </w:r>
    </w:p>
    <w:p w14:paraId="36BCA97F"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дата принятия акта законодательства субъекта Российской Федерации;</w:t>
      </w:r>
    </w:p>
    <w:p w14:paraId="7EBF2BEC"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номер акта законодательства субъекта Российской Федерации;</w:t>
      </w:r>
    </w:p>
    <w:p w14:paraId="0705052F"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официальное название акта законодательства субъекта Российской Федерации.</w:t>
      </w:r>
    </w:p>
    <w:p w14:paraId="66A486B5"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В графах 24 и 27 таблицы 1 свода реестров муниципальных образований указывается абзац, подпункт, пункт, часть, статья акта законодательства субъекта Российской Федерации, в которых содержатся нормы, являющиеся основанием возникновения соответствующего расходного обязательства муниципального образования и (или) определяющие порядок исполнения и финансового обеспечения расходного обязательства муниципального образования.</w:t>
      </w:r>
    </w:p>
    <w:p w14:paraId="50D0B527"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Если основанием возникновения расходного обязательства является акт законодательства субъекта Российской Федерации в целом и (или) указать абзац, подпункт, пункт, статью акта законодательства субъекта Российской Федерации не представляется возможным, то в графе 7 таблицы 1 свода реестров муниципальных образований по данному акту законодательства субъекта Российской Федерации указывается – «в целом». Наличие незаполненных ячеек, а также ячеек без указания реквизитов акта законодательства субъекта Российской Федерации не допускается.</w:t>
      </w:r>
    </w:p>
    <w:p w14:paraId="71C28C7B"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В графах 25 и 28 таблицы 1 свода реестров муниципальных образований указывается дата вступления в силу акта законодательства субъекта Российской Федерации, которую следует определять в соответствии с уставом (конституцией) субъекта Российской Федерации, иными нормативными правовыми актами субъекта Российской Федерации, регламентирующими порядок опубликования и вступления в силу актов субъекта Российской Федерации.</w:t>
      </w:r>
    </w:p>
    <w:p w14:paraId="4F94396D"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Не указывается в графах 23 - 28 таблицы 1 свода реестров муниципальных образований:</w:t>
      </w:r>
    </w:p>
    <w:p w14:paraId="046BF66C"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устав (конституция) субъекта Российской Федерации;</w:t>
      </w:r>
    </w:p>
    <w:p w14:paraId="3CD94F52"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законы субъекта Российской Федерации, регламентирующие бюджетное устройство и бюджетный процесс (за исключением установления условно утвержденных расходов на плановый период);</w:t>
      </w:r>
    </w:p>
    <w:p w14:paraId="77C4DE91"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закон субъекта Российской Федерации о бюджете субъекта Российской Федерации на очередной финансовый год и плановый период (за исключением </w:t>
      </w:r>
      <w:r w:rsidRPr="00866D59">
        <w:rPr>
          <w:rFonts w:eastAsia="Times New Roman" w:cs="Times New Roman"/>
          <w:szCs w:val="28"/>
          <w:lang w:eastAsia="ru-RU"/>
        </w:rPr>
        <w:lastRenderedPageBreak/>
        <w:t>расходных обязательств муниципального образования по предоставлению межбюджетных трансфертов);</w:t>
      </w:r>
    </w:p>
    <w:p w14:paraId="569B6273"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проекты нормативных правовых актов;</w:t>
      </w:r>
    </w:p>
    <w:p w14:paraId="221CC6B2"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акты ненормативного характера исполнительных органов государственной власти субъекта Российской Федерации;</w:t>
      </w:r>
    </w:p>
    <w:p w14:paraId="7C7F2AF9" w14:textId="77777777"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государственные контракты (договоры).</w:t>
      </w:r>
    </w:p>
    <w:p w14:paraId="6CC827E6" w14:textId="77777777"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В графе 29 таблицы 1 свода реестров муниципальных образований указывается номер группы полномочия согласно примерному справочнику подготовки реестров муниципальных образований.</w:t>
      </w:r>
    </w:p>
    <w:p w14:paraId="08FA9824" w14:textId="35A096DB"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В графе 30 таблицы 1 свода реестров муниципальных образований указываются коды раздела и подраздела классификации расходов бюджетов в соответствии с кодами бюджетной классификации Российской Федерации, действующими на момент представления реестра муниципального образования в Министерство финансов Российской Федерации.</w:t>
      </w:r>
    </w:p>
    <w:p w14:paraId="10AB5E58"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графах 31 - 120 таблицы 1 свода реестров муниципальных образований указывается объем средств на исполнение расходного обязательства муниципального образования раздельно за счет целевых средств федерального бюджета, целевых средств регионального бюджета, прочих безвозмездных поступлений, включая средства фондов, и средств местных бюджетов </w:t>
      </w:r>
      <w:r w:rsidRPr="00866D59">
        <w:rPr>
          <w:rFonts w:eastAsia="Times New Roman" w:cs="Times New Roman"/>
          <w:szCs w:val="28"/>
          <w:lang w:eastAsia="ru-RU"/>
        </w:rPr>
        <w:br/>
        <w:t>в тыс. рублей (с одним десятичным знаком), который определяется для:</w:t>
      </w:r>
    </w:p>
    <w:p w14:paraId="194F1177" w14:textId="77A82882"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граф 31 - 40 - в соответствии с формой Отчета об исполнении бюджета </w:t>
      </w:r>
      <w:r w:rsidRPr="00866D59">
        <w:rPr>
          <w:rFonts w:eastAsia="Times New Roman" w:cs="Times New Roman"/>
          <w:szCs w:val="28"/>
          <w:lang w:eastAsia="ru-RU"/>
        </w:rPr>
        <w:br/>
        <w:t xml:space="preserve">(ф. 0503117), сформированной в соответствии с приказом Министерства финансов Российской Федерации от 28 декабря 2010 г. </w:t>
      </w:r>
      <w:r w:rsidR="00A15D7F">
        <w:rPr>
          <w:rFonts w:eastAsia="Times New Roman" w:cs="Times New Roman"/>
          <w:szCs w:val="28"/>
          <w:lang w:eastAsia="ru-RU"/>
        </w:rPr>
        <w:t>№ </w:t>
      </w:r>
      <w:r w:rsidRPr="00866D59">
        <w:rPr>
          <w:rFonts w:eastAsia="Times New Roman" w:cs="Times New Roman"/>
          <w:szCs w:val="28"/>
          <w:lang w:eastAsia="ru-RU"/>
        </w:rPr>
        <w:t>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за отчетный год (итоговые значения по указанным графам приводятся согласно указанному отчету, представленному в Федеральное казначейство);</w:t>
      </w:r>
    </w:p>
    <w:p w14:paraId="095DBE40"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граф 41 - 45 - в сумме бюджетных ассигнований, утвержденных на текущий финансовый год согласно утвержденной бюджетной росписи с учетом последующих изменений, оформленных в установленном порядке на отчетную дату;</w:t>
      </w:r>
    </w:p>
    <w:p w14:paraId="6C5863AE"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граф 46 - 60 - в соответствии с решением представительного органа муниципального образования о бюджете муниципального образования на очередной финансовый год и плановый период (в случае составления и принятия бюджета муниципального образования на трехлетний период) или в соответствии с законами, нормативными правовыми актами, договорами (соглашениями), обуславливающими расходные обязательства муниципального образования;</w:t>
      </w:r>
    </w:p>
    <w:p w14:paraId="15F50087"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граф 91 - 105 - согласно применяемым муниципальным образованием одним из следующих методов оценки стоимости полномочий муниципальных образований:</w:t>
      </w:r>
    </w:p>
    <w:p w14:paraId="7321E753" w14:textId="77777777" w:rsidR="006931CA" w:rsidRPr="00866D59" w:rsidRDefault="006931CA" w:rsidP="006931CA">
      <w:pPr>
        <w:tabs>
          <w:tab w:val="left" w:pos="993"/>
        </w:tabs>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нормативный метод - определение объема расходов в плановом периоде исходя из нормативов, утвержденных в соответствующих нормативных правовых актах;</w:t>
      </w:r>
    </w:p>
    <w:p w14:paraId="76B44267" w14:textId="77777777" w:rsidR="006931CA" w:rsidRPr="00866D59" w:rsidRDefault="006931CA" w:rsidP="006931CA">
      <w:pPr>
        <w:tabs>
          <w:tab w:val="left" w:pos="993"/>
        </w:tabs>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метод индексации - определение объема расходов путем индексации объемов расходов текущего периода;</w:t>
      </w:r>
    </w:p>
    <w:p w14:paraId="7C644EF1" w14:textId="77777777" w:rsidR="006931CA" w:rsidRPr="00866D59" w:rsidRDefault="006931CA" w:rsidP="006931CA">
      <w:pPr>
        <w:tabs>
          <w:tab w:val="left" w:pos="993"/>
        </w:tabs>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lastRenderedPageBreak/>
        <w:t>плановый метод - установление объема расходов непосредственно в соответствующих нормативных правовых актах.</w:t>
      </w:r>
    </w:p>
    <w:p w14:paraId="2F35788D"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Допускается использование иных методов расчета объема средств на исполнение расходного обязательства муниципального образования.</w:t>
      </w:r>
    </w:p>
    <w:p w14:paraId="315E7C96"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Графы 61-70, 71-75, 76-90, 106-110, 111-120 таблицы 1 свода реестров муниципальных образований заполняются согласно рекомендациям, применяемым к графам 31-40, 41-45, 46-60, 91-105, без учета расходов, исключаемых при заполнении граф 55-78, 91-102</w:t>
      </w:r>
      <w:r w:rsidRPr="00866D59">
        <w:rPr>
          <w:rFonts w:eastAsia="Times New Roman" w:cs="Times New Roman"/>
          <w:b/>
          <w:bCs/>
          <w:szCs w:val="28"/>
          <w:lang w:eastAsia="ru-RU"/>
        </w:rPr>
        <w:t xml:space="preserve"> </w:t>
      </w:r>
      <w:r w:rsidRPr="00866D59">
        <w:rPr>
          <w:rFonts w:eastAsia="Times New Roman" w:cs="Times New Roman"/>
          <w:szCs w:val="28"/>
          <w:lang w:eastAsia="ru-RU"/>
        </w:rPr>
        <w:t xml:space="preserve">реестра субъекта Российской Федерации согласно главе </w:t>
      </w:r>
      <w:r w:rsidRPr="00866D59">
        <w:rPr>
          <w:rFonts w:eastAsia="Times New Roman" w:cs="Times New Roman"/>
          <w:szCs w:val="28"/>
          <w:lang w:val="en-US" w:eastAsia="ru-RU"/>
        </w:rPr>
        <w:t>II</w:t>
      </w:r>
      <w:r w:rsidRPr="00866D59">
        <w:rPr>
          <w:rFonts w:eastAsia="Times New Roman" w:cs="Times New Roman"/>
          <w:szCs w:val="28"/>
          <w:lang w:eastAsia="ru-RU"/>
        </w:rPr>
        <w:t xml:space="preserve"> настоящих рекомендаций.</w:t>
      </w:r>
    </w:p>
    <w:p w14:paraId="10DE4549"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Объем средств на исполнение расходного обязательства муниципального образования за счет прочих безвозмездных поступлений, включая средства фондов, указывается в случае если источником финансового обеспечения расходного обязательства являются средства Фонда развития моногородов, Фонда содействия реформированию жилищно-коммунального хозяйства и других фондов, за исключением дорожных фондов, а также средства, полученные от государственных (муниципальных) и негосударственных организаций.</w:t>
      </w:r>
    </w:p>
    <w:p w14:paraId="48AC9E15" w14:textId="77777777" w:rsidR="00526C7F" w:rsidRPr="00866D59" w:rsidRDefault="00526C7F" w:rsidP="00526C7F">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Полномочия по кодам строк, содержащим часть кода после точки, относятся к самостоятельным полномочиям и не подлежат интеграции в полномочия, код строки которых состоит только из целого числа.</w:t>
      </w:r>
    </w:p>
    <w:p w14:paraId="21396C10"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18. При представлении таблицы 1 свода реестров муниципальных образований в Министерство финансов Российской Федерации учитывается следующее:</w:t>
      </w:r>
    </w:p>
    <w:p w14:paraId="32F372E3" w14:textId="76E424B8"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9552EE">
        <w:rPr>
          <w:rFonts w:eastAsia="Times New Roman" w:cs="Times New Roman"/>
          <w:szCs w:val="28"/>
          <w:lang w:eastAsia="ru-RU"/>
        </w:rPr>
        <w:t xml:space="preserve">1) по муниципальному району в графах 31-120 таблицы 1 свода реестров муниципальных образований по строке 1000 отражаются суммы строк 1001, 1200, 1300, 1700, 2000, 2100, 2400; по строке 1001 отражаются суммы строк 1002, 1100; по строке 1300 отражаются суммы строк 1301, 1400, 1500, 1600; по строке 1700 отражаются суммы строк 1701, 1800, 1900; </w:t>
      </w:r>
      <w:r w:rsidR="00041336" w:rsidRPr="009552EE">
        <w:rPr>
          <w:rFonts w:eastAsia="Times New Roman" w:cs="Times New Roman"/>
          <w:szCs w:val="28"/>
          <w:lang w:eastAsia="ru-RU"/>
        </w:rPr>
        <w:t xml:space="preserve">по строке 1701 отражаются суммы строк с 1702 по 1799; </w:t>
      </w:r>
      <w:r w:rsidR="00455A45" w:rsidRPr="009552EE">
        <w:rPr>
          <w:rFonts w:eastAsia="Times New Roman" w:cs="Times New Roman"/>
          <w:szCs w:val="28"/>
          <w:lang w:eastAsia="ru-RU"/>
        </w:rPr>
        <w:t xml:space="preserve">по строке 1800 отражаются суммы строк с 1801 </w:t>
      </w:r>
      <w:r w:rsidR="00126378" w:rsidRPr="009552EE">
        <w:rPr>
          <w:rFonts w:eastAsia="Times New Roman" w:cs="Times New Roman"/>
          <w:szCs w:val="28"/>
          <w:lang w:eastAsia="ru-RU"/>
        </w:rPr>
        <w:t>д</w:t>
      </w:r>
      <w:r w:rsidR="00455A45" w:rsidRPr="009552EE">
        <w:rPr>
          <w:rFonts w:eastAsia="Times New Roman" w:cs="Times New Roman"/>
          <w:szCs w:val="28"/>
          <w:lang w:eastAsia="ru-RU"/>
        </w:rPr>
        <w:t xml:space="preserve">о 1899.49.49, а также </w:t>
      </w:r>
      <w:del w:id="7" w:author="Роман Сергеевич Афанасьев" w:date="2025-03-30T15:25:00Z" w16du:dateUtc="2025-03-30T12:25:00Z">
        <w:r w:rsidR="00455A45" w:rsidRPr="009552EE" w:rsidDel="009552EE">
          <w:rPr>
            <w:rFonts w:eastAsia="Times New Roman" w:cs="Times New Roman"/>
            <w:szCs w:val="28"/>
            <w:lang w:eastAsia="ru-RU"/>
          </w:rPr>
          <w:delText xml:space="preserve">1899.49.49.1, </w:delText>
        </w:r>
      </w:del>
      <w:r w:rsidR="00455A45" w:rsidRPr="009552EE">
        <w:rPr>
          <w:rFonts w:eastAsia="Times New Roman" w:cs="Times New Roman"/>
          <w:szCs w:val="28"/>
          <w:lang w:eastAsia="ru-RU"/>
        </w:rPr>
        <w:t xml:space="preserve">1899.49.349.1; </w:t>
      </w:r>
      <w:del w:id="8" w:author="Роман Сергеевич Афанасьев" w:date="2025-03-30T15:25:00Z" w16du:dateUtc="2025-03-30T12:25:00Z">
        <w:r w:rsidR="00455A45" w:rsidRPr="009552EE" w:rsidDel="009552EE">
          <w:rPr>
            <w:rFonts w:eastAsia="Times New Roman" w:cs="Times New Roman"/>
            <w:szCs w:val="28"/>
            <w:lang w:eastAsia="ru-RU"/>
          </w:rPr>
          <w:delText xml:space="preserve">по строке 1899.49.49.1 отражаются суммы строк 1899.49.50, 1899.49.150, 1899.49.250; по строке 1899.49.50 отражаются суммы </w:delText>
        </w:r>
        <w:r w:rsidR="00126378" w:rsidRPr="009552EE" w:rsidDel="009552EE">
          <w:rPr>
            <w:rFonts w:eastAsia="Times New Roman" w:cs="Times New Roman"/>
            <w:szCs w:val="28"/>
            <w:lang w:eastAsia="ru-RU"/>
          </w:rPr>
          <w:delText xml:space="preserve">строк </w:delText>
        </w:r>
        <w:r w:rsidR="00455A45" w:rsidRPr="009552EE" w:rsidDel="009552EE">
          <w:rPr>
            <w:rFonts w:eastAsia="Times New Roman" w:cs="Times New Roman"/>
            <w:szCs w:val="28"/>
            <w:lang w:eastAsia="ru-RU"/>
          </w:rPr>
          <w:delText>с 1899.49.51 до</w:delText>
        </w:r>
        <w:r w:rsidR="008F5C88" w:rsidRPr="009552EE" w:rsidDel="009552EE">
          <w:rPr>
            <w:rFonts w:eastAsia="Times New Roman" w:cs="Times New Roman"/>
            <w:szCs w:val="28"/>
            <w:lang w:eastAsia="ru-RU"/>
          </w:rPr>
          <w:delText xml:space="preserve"> </w:delText>
        </w:r>
        <w:r w:rsidR="00455A45" w:rsidRPr="009552EE" w:rsidDel="009552EE">
          <w:rPr>
            <w:rFonts w:eastAsia="Times New Roman" w:cs="Times New Roman"/>
            <w:szCs w:val="28"/>
            <w:lang w:eastAsia="ru-RU"/>
          </w:rPr>
          <w:delText xml:space="preserve">1899.49.149; по строке 1899.49.150 отражаются суммы строк с 1899.49.151 </w:delText>
        </w:r>
        <w:r w:rsidR="00126378" w:rsidRPr="009552EE" w:rsidDel="009552EE">
          <w:rPr>
            <w:rFonts w:eastAsia="Times New Roman" w:cs="Times New Roman"/>
            <w:szCs w:val="28"/>
            <w:lang w:eastAsia="ru-RU"/>
          </w:rPr>
          <w:delText>д</w:delText>
        </w:r>
        <w:r w:rsidR="00455A45" w:rsidRPr="009552EE" w:rsidDel="009552EE">
          <w:rPr>
            <w:rFonts w:eastAsia="Times New Roman" w:cs="Times New Roman"/>
            <w:szCs w:val="28"/>
            <w:lang w:eastAsia="ru-RU"/>
          </w:rPr>
          <w:delText xml:space="preserve">о 1899.49.249; по строке 1899.49.250 отражаются суммы строк с 1899.49.251 до 1899.49.349; </w:delText>
        </w:r>
      </w:del>
      <w:r w:rsidR="00455A45" w:rsidRPr="009552EE">
        <w:rPr>
          <w:rFonts w:eastAsia="Times New Roman" w:cs="Times New Roman"/>
          <w:szCs w:val="28"/>
          <w:lang w:eastAsia="ru-RU"/>
        </w:rPr>
        <w:t xml:space="preserve">по строке 1899.49.349.1 отражаются суммы </w:t>
      </w:r>
      <w:r w:rsidR="003E3BB8" w:rsidRPr="009552EE">
        <w:rPr>
          <w:rFonts w:eastAsia="Times New Roman" w:cs="Times New Roman"/>
          <w:szCs w:val="28"/>
          <w:lang w:eastAsia="ru-RU"/>
        </w:rPr>
        <w:t xml:space="preserve">строк </w:t>
      </w:r>
      <w:r w:rsidR="00455A45" w:rsidRPr="009552EE">
        <w:rPr>
          <w:rFonts w:eastAsia="Times New Roman" w:cs="Times New Roman"/>
          <w:szCs w:val="28"/>
          <w:lang w:eastAsia="ru-RU"/>
        </w:rPr>
        <w:t>с 1899.50 до</w:t>
      </w:r>
      <w:r w:rsidR="00CA1320" w:rsidRPr="009552EE">
        <w:rPr>
          <w:rFonts w:eastAsia="Times New Roman" w:cs="Times New Roman"/>
          <w:szCs w:val="28"/>
          <w:lang w:eastAsia="ru-RU"/>
        </w:rPr>
        <w:t xml:space="preserve"> </w:t>
      </w:r>
      <w:r w:rsidR="00455A45" w:rsidRPr="009552EE">
        <w:rPr>
          <w:rFonts w:eastAsia="Times New Roman" w:cs="Times New Roman"/>
          <w:szCs w:val="28"/>
          <w:lang w:eastAsia="ru-RU"/>
        </w:rPr>
        <w:t xml:space="preserve">1899.500; </w:t>
      </w:r>
      <w:r w:rsidRPr="009552EE">
        <w:rPr>
          <w:rFonts w:eastAsia="Times New Roman" w:cs="Times New Roman"/>
          <w:szCs w:val="28"/>
          <w:lang w:eastAsia="ru-RU"/>
        </w:rPr>
        <w:t>по строке 2100 отражаются суммы строк 2101, 2102, 2105, 2200; по строке 2200 отражаются суммы строк 2201, 2300; по строкам 1002, 1100, 1200, 1301, 1400, 1500, 1600, 1701, 1800, 1900, 2000, 2101, 2102, 2105, 2201, 2300 отражаются суммы строк, входящих в указанные строки, с учетом следующих особенностей:</w:t>
      </w:r>
    </w:p>
    <w:p w14:paraId="408B3679" w14:textId="35A4E833"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а)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договоров (соглашений) в рамках реализации вопросов местного значения муниципального района (пункт 1.1.1 таблицы 1 свода реестров муниципальных образований), по строкам, входящим в строку 1002, отражаются мероприятия, предусмотренные частью 4 статьи 14, а также частью 1 статьи 15 Закона </w:t>
      </w:r>
      <w:r w:rsidR="00A15D7F">
        <w:rPr>
          <w:rFonts w:eastAsia="Times New Roman" w:cs="Times New Roman"/>
          <w:szCs w:val="28"/>
          <w:lang w:eastAsia="ru-RU"/>
        </w:rPr>
        <w:t>№ </w:t>
      </w:r>
      <w:r w:rsidRPr="00866D59">
        <w:rPr>
          <w:rFonts w:eastAsia="Times New Roman" w:cs="Times New Roman"/>
          <w:szCs w:val="28"/>
          <w:lang w:eastAsia="ru-RU"/>
        </w:rPr>
        <w:t>131-ФЗ, в случае отсутствия законов субъекта Российской Федерации и принятых в соответствии с ними положений устава муниципального района;</w:t>
      </w:r>
    </w:p>
    <w:p w14:paraId="37B588CA" w14:textId="6F4E14FC"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б) в группе расходных обязательств муниципального образования, возникших в случаях заключения соглашения с органами местного самоуправления отдельных поселений о передаче муниципальному району осуществления части полномочий по решению вопросов местного значения поселения (пункт 1.1.2 таблицы 1 свода реестров муниципальных образований), по строкам, входящим в строку 1100, </w:t>
      </w:r>
      <w:r w:rsidRPr="00866D59">
        <w:rPr>
          <w:rFonts w:eastAsia="Times New Roman" w:cs="Times New Roman"/>
          <w:szCs w:val="28"/>
          <w:lang w:eastAsia="ru-RU"/>
        </w:rPr>
        <w:lastRenderedPageBreak/>
        <w:t xml:space="preserve">отражаются мероприятия, предусмотренные частью 4 статьи 15 Закона </w:t>
      </w:r>
      <w:r w:rsidR="00A15D7F">
        <w:rPr>
          <w:rFonts w:eastAsia="Times New Roman" w:cs="Times New Roman"/>
          <w:szCs w:val="28"/>
          <w:lang w:eastAsia="ru-RU"/>
        </w:rPr>
        <w:t>№ </w:t>
      </w:r>
      <w:r w:rsidRPr="00866D59">
        <w:rPr>
          <w:rFonts w:eastAsia="Times New Roman" w:cs="Times New Roman"/>
          <w:szCs w:val="28"/>
          <w:lang w:eastAsia="ru-RU"/>
        </w:rPr>
        <w:t>131-ФЗ, в случае отсутствия законов субъекта Российской Федерации и принятых в соответствии с ними положений устава муниципального района;</w:t>
      </w:r>
    </w:p>
    <w:p w14:paraId="4A4D7623" w14:textId="79E90A91"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договоров (соглашений) в рамках реализации полномочий органов местного самоуправления муниципального района по решению вопросов местного значения муниципального района (пункт 1.2 таблицы 1 свода реестров муниципальных образований), по строкам, входящим в строку 1200, отражаются мероприятия, предусмотренные частями 1 и 1.1 статьи 17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18BA04DE" w14:textId="5DE15E4D"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г)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прав на решение вопросов, не отнесенных к вопросам местного значения муниципального района, по перечню, предусмотренному Законом </w:t>
      </w:r>
      <w:r w:rsidR="00A15D7F">
        <w:rPr>
          <w:rFonts w:eastAsia="Times New Roman" w:cs="Times New Roman"/>
          <w:szCs w:val="28"/>
          <w:lang w:eastAsia="ru-RU"/>
        </w:rPr>
        <w:t>№ </w:t>
      </w:r>
      <w:r w:rsidRPr="00866D59">
        <w:rPr>
          <w:rFonts w:eastAsia="Times New Roman" w:cs="Times New Roman"/>
          <w:szCs w:val="28"/>
          <w:lang w:eastAsia="ru-RU"/>
        </w:rPr>
        <w:t xml:space="preserve">131-ФЗ (пункт 1.3.1 таблицы 1 свода муниципальных образований), по строкам, входящим в строку 1301, отражаются мероприятия, предусмотренные частью 1 статьи 15.1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33597E8F" w14:textId="29752F19"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д)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прав на решение вопросов, не отнесенных к вопросам местного значения муниципального района, по участию муниципального района в осуществлении государственных полномочий (не переданных в соответствии со статьей 19 Закона </w:t>
      </w:r>
      <w:r w:rsidR="00A15D7F">
        <w:rPr>
          <w:rFonts w:eastAsia="Times New Roman" w:cs="Times New Roman"/>
          <w:szCs w:val="28"/>
          <w:lang w:eastAsia="ru-RU"/>
        </w:rPr>
        <w:t>№ </w:t>
      </w:r>
      <w:r w:rsidRPr="00866D59">
        <w:rPr>
          <w:rFonts w:eastAsia="Times New Roman" w:cs="Times New Roman"/>
          <w:szCs w:val="28"/>
          <w:lang w:eastAsia="ru-RU"/>
        </w:rPr>
        <w:t xml:space="preserve">131-ФЗ), если это участие предусмотрено федеральными законами (пункт 1.3.2 таблицы 1 свода реестров муниципальных образований), по строкам, входящим в строку 1400, отражаются мероприятия согласно части 2 статьи 15.1 Закона </w:t>
      </w:r>
      <w:r w:rsidR="00A15D7F">
        <w:rPr>
          <w:rFonts w:eastAsia="Times New Roman" w:cs="Times New Roman"/>
          <w:szCs w:val="28"/>
          <w:lang w:eastAsia="ru-RU"/>
        </w:rPr>
        <w:t>№ </w:t>
      </w:r>
      <w:r w:rsidRPr="00866D59">
        <w:rPr>
          <w:rFonts w:eastAsia="Times New Roman" w:cs="Times New Roman"/>
          <w:szCs w:val="28"/>
          <w:lang w:eastAsia="ru-RU"/>
        </w:rPr>
        <w:t>131-ФЗ (за исключением мероприятий, указанных в пункте 1.3.3 таблицы 1 свода реестров муниципальных образований);</w:t>
      </w:r>
    </w:p>
    <w:p w14:paraId="0B58F97C" w14:textId="05CA6D73"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е)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прав устанавливать за счет местного бюджета дополнительные меры социальной помощи для отдельных категорий граждан вне зависимости от наличия в федеральных законах положений, устанавливающих указанное право (пункт 1.3.3 таблицы 1 свода реестров муниципальных образований), по строкам, входящим в строку 1500, отражаются мероприятия согласно части 5 статьи 20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6F67D319" w14:textId="3685C68C"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ж)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прав на решение вопросов, не отнесенных к вопросам местного значения муниципального района, по реализации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w:t>
      </w:r>
      <w:r w:rsidRPr="00866D59">
        <w:rPr>
          <w:rFonts w:eastAsia="Times New Roman" w:cs="Times New Roman"/>
          <w:szCs w:val="28"/>
          <w:lang w:eastAsia="ru-RU"/>
        </w:rPr>
        <w:lastRenderedPageBreak/>
        <w:t xml:space="preserve">их компетенции федеральными законами и законами субъектов Российской Федерации (пункт 1.3.4 таблицы 1 свода реестров муниципальных образований), по строкам, входящим в строку 1600, отражаются мероприятия согласно части 2 статьи 15.1 Закона </w:t>
      </w:r>
      <w:r w:rsidR="00A15D7F">
        <w:rPr>
          <w:rFonts w:eastAsia="Times New Roman" w:cs="Times New Roman"/>
          <w:szCs w:val="28"/>
          <w:lang w:eastAsia="ru-RU"/>
        </w:rPr>
        <w:t>№ </w:t>
      </w:r>
      <w:r w:rsidRPr="00866D59">
        <w:rPr>
          <w:rFonts w:eastAsia="Times New Roman" w:cs="Times New Roman"/>
          <w:szCs w:val="28"/>
          <w:lang w:eastAsia="ru-RU"/>
        </w:rPr>
        <w:t>131-ФЗ (за исключением мероприятий, указанных в пункте 1.3.2 таблицы 1 свода реестров муниципальных образований);</w:t>
      </w:r>
    </w:p>
    <w:p w14:paraId="7D1A6A1A" w14:textId="4631B4F1"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з)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отдельных государственных полномочий, переданных органами государственной власти Российской Федерации за счет субвенций, предоставленных из федерального бюджета (пункт 1.4.1</w:t>
      </w:r>
      <w:r w:rsidRPr="00866D59">
        <w:t xml:space="preserve"> </w:t>
      </w:r>
      <w:r w:rsidRPr="00866D59">
        <w:rPr>
          <w:rFonts w:eastAsia="Times New Roman" w:cs="Times New Roman"/>
          <w:szCs w:val="28"/>
          <w:lang w:eastAsia="ru-RU"/>
        </w:rPr>
        <w:t xml:space="preserve">таблицы 1 свода реестров муниципальных образований), по строкам, входящим в строку 1701, отражаются мероприятия в соответствии с абзацем первым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796569BE" w14:textId="5E25FE38"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и)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отдельных государственных полномочий, переданных органами государственной власти субъекта Российской Федерации, за счет субвенций, предоставленных из бюджета субъекта Российской Федерации (пункт 1.4.2 таблицы 1 свода реестров муниципальных образований), по строкам, входящим в строку 1800, отражаются мероприятия в соответствии с абзацем первым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4296996E" w14:textId="15C6B4D1"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к)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договоров (соглашений) в рамках реализации органами местного самоуправления муниципального района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за счет собственных доходов и источников финансирования дефицита бюджета муниципального района (пункт 1.4.3 таблицы 1 свода реестров муниципальных образований), по строкам, входящим в строку 1900, отражаются мероприятия в соответствии с абзацем вторым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2688F119" w14:textId="1988F40F"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л) в группе расходных обязательств по отдельным государственным полномочиям, не переданным, но осуществляемым органами местного самоуправления муниципального района за счет субвенций из бюджета субъекта Российской Федерации (пункт 1.5 таблицы 1 свода реестров муниципальных образований), по строкам, входящим в строку 2000, отражаются мероприятия в соответствии с пунктом </w:t>
      </w:r>
      <w:r w:rsidR="00B05202" w:rsidRPr="00866D59">
        <w:rPr>
          <w:rFonts w:eastAsia="Times New Roman" w:cs="Times New Roman"/>
          <w:szCs w:val="28"/>
          <w:lang w:eastAsia="ru-RU"/>
        </w:rPr>
        <w:t>27</w:t>
      </w:r>
      <w:r w:rsidR="00866D59" w:rsidRPr="00866D59">
        <w:rPr>
          <w:rFonts w:eastAsia="Times New Roman" w:cs="Times New Roman"/>
          <w:szCs w:val="28"/>
          <w:lang w:eastAsia="ru-RU"/>
        </w:rPr>
        <w:t xml:space="preserve"> </w:t>
      </w:r>
      <w:r w:rsidR="003B6ABB" w:rsidRPr="00866D59">
        <w:rPr>
          <w:rFonts w:eastAsia="Times New Roman" w:cs="Times New Roman"/>
          <w:szCs w:val="28"/>
          <w:lang w:eastAsia="ru-RU"/>
        </w:rPr>
        <w:t>части 1</w:t>
      </w:r>
      <w:r w:rsidRPr="00866D59">
        <w:rPr>
          <w:rFonts w:eastAsia="Times New Roman" w:cs="Times New Roman"/>
          <w:szCs w:val="28"/>
          <w:lang w:eastAsia="ru-RU"/>
        </w:rPr>
        <w:t xml:space="preserve"> статьи </w:t>
      </w:r>
      <w:r w:rsidR="00B05202" w:rsidRPr="00866D59">
        <w:rPr>
          <w:rFonts w:eastAsia="Times New Roman" w:cs="Times New Roman"/>
          <w:szCs w:val="28"/>
          <w:lang w:eastAsia="ru-RU"/>
        </w:rPr>
        <w:t>44</w:t>
      </w:r>
      <w:r w:rsidRPr="00866D59">
        <w:rPr>
          <w:rFonts w:eastAsia="Times New Roman" w:cs="Times New Roman"/>
          <w:szCs w:val="28"/>
          <w:lang w:eastAsia="ru-RU"/>
        </w:rPr>
        <w:t xml:space="preserve"> Закона </w:t>
      </w:r>
      <w:r w:rsidR="00A15D7F">
        <w:rPr>
          <w:rFonts w:eastAsia="Times New Roman" w:cs="Times New Roman"/>
          <w:szCs w:val="28"/>
          <w:lang w:eastAsia="ru-RU"/>
        </w:rPr>
        <w:t>№ </w:t>
      </w:r>
      <w:r w:rsidR="00B05202" w:rsidRPr="00866D59">
        <w:rPr>
          <w:rFonts w:eastAsia="Times New Roman" w:cs="Times New Roman"/>
          <w:szCs w:val="28"/>
          <w:lang w:eastAsia="ru-RU"/>
        </w:rPr>
        <w:t>414</w:t>
      </w:r>
      <w:r w:rsidRPr="00866D59">
        <w:rPr>
          <w:rFonts w:eastAsia="Times New Roman" w:cs="Times New Roman"/>
          <w:szCs w:val="28"/>
          <w:lang w:eastAsia="ru-RU"/>
        </w:rPr>
        <w:t>-ФЗ;</w:t>
      </w:r>
    </w:p>
    <w:p w14:paraId="4927164C" w14:textId="5F9A03B7"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м)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соглашений, предусматривающих предоставление межбюджетных трансфертов из бюджета муниципального района другим бюджетам бюджетной системы Российской Федерации, в части предоставления дотаций на выравнивание бюджетной обеспеченности городских, сельских поселений (пункт 1.6.1 таблицы 1 </w:t>
      </w:r>
      <w:r w:rsidRPr="00866D59">
        <w:rPr>
          <w:rFonts w:eastAsia="Times New Roman" w:cs="Times New Roman"/>
          <w:szCs w:val="28"/>
          <w:lang w:eastAsia="ru-RU"/>
        </w:rPr>
        <w:lastRenderedPageBreak/>
        <w:t xml:space="preserve">свода реестров муниципальных образований) по строке 2101 отражаются мероприятия, предусмотренные статьей 60 Закона </w:t>
      </w:r>
      <w:r w:rsidR="00A15D7F">
        <w:rPr>
          <w:rFonts w:eastAsia="Times New Roman" w:cs="Times New Roman"/>
          <w:szCs w:val="28"/>
          <w:lang w:eastAsia="ru-RU"/>
        </w:rPr>
        <w:t>№ </w:t>
      </w:r>
      <w:r w:rsidRPr="00866D59">
        <w:rPr>
          <w:rFonts w:eastAsia="Times New Roman" w:cs="Times New Roman"/>
          <w:szCs w:val="28"/>
          <w:lang w:eastAsia="ru-RU"/>
        </w:rPr>
        <w:t>131-ФЗ и статьей 142.1 Бюджетного кодекса Российской Федерации;</w:t>
      </w:r>
    </w:p>
    <w:p w14:paraId="0BBBFFA6" w14:textId="760AEFE5"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н)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соглашений, предусматривающих предоставление межбюджетных трансфертов из бюджета муниципального района другим бюджетам бюджетной системы Российской Федерации, в части предоставления субсидий в бюджет субъекта Российской Федерации (пункт 1.6.2 таблицы 1 свода реестров муниципальных образований) по строке 2102 отражаются мероприятия, предусмотренные частью 1 статьи 65 Закона </w:t>
      </w:r>
      <w:r w:rsidR="00A15D7F">
        <w:rPr>
          <w:rFonts w:eastAsia="Times New Roman" w:cs="Times New Roman"/>
          <w:szCs w:val="28"/>
          <w:lang w:eastAsia="ru-RU"/>
        </w:rPr>
        <w:t>№ </w:t>
      </w:r>
      <w:r w:rsidRPr="00866D59">
        <w:rPr>
          <w:rFonts w:eastAsia="Times New Roman" w:cs="Times New Roman"/>
          <w:szCs w:val="28"/>
          <w:lang w:eastAsia="ru-RU"/>
        </w:rPr>
        <w:t>131-ФЗ</w:t>
      </w:r>
      <w:r w:rsidR="008F5C88">
        <w:rPr>
          <w:rFonts w:eastAsia="Times New Roman" w:cs="Times New Roman"/>
          <w:szCs w:val="28"/>
          <w:lang w:eastAsia="ru-RU"/>
        </w:rPr>
        <w:t xml:space="preserve"> </w:t>
      </w:r>
      <w:r w:rsidRPr="00866D59">
        <w:rPr>
          <w:rFonts w:eastAsia="Times New Roman" w:cs="Times New Roman"/>
          <w:szCs w:val="28"/>
          <w:lang w:eastAsia="ru-RU"/>
        </w:rPr>
        <w:t>и статьей 142.2 Бюджетного кодекса Российской Федерации;</w:t>
      </w:r>
    </w:p>
    <w:p w14:paraId="464B4AB6" w14:textId="12D3EE72"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о)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соглашений, предусматривающих предоставление межбюджетных трансфертов из бюджета муниципального района другим бюджетам бюджетной системы Российской Федерации, в части предоставления субвенций бюджетам городских, сельских поселений из федерального бюджета и (или) бюджета субъекта Российской Федерации, в случае наделения федеральным законом и (или) законом субъекта Российской Федерации органов местного самоуправления муниципального района полномочиями органов государственной власти по расчету и предоставлению субвенций бюджетам городских, сельских поселений (пункт 1.6.3 таблицы 1 свода реестров муниципальных образований), по строкам, входящим в строку 2105, отражаются мероприятия, предусмотренные статьей 63 Закона </w:t>
      </w:r>
      <w:r w:rsidR="00A15D7F">
        <w:rPr>
          <w:rFonts w:eastAsia="Times New Roman" w:cs="Times New Roman"/>
          <w:szCs w:val="28"/>
          <w:lang w:eastAsia="ru-RU"/>
        </w:rPr>
        <w:t>№ </w:t>
      </w:r>
      <w:r w:rsidRPr="00866D59">
        <w:rPr>
          <w:rFonts w:eastAsia="Times New Roman" w:cs="Times New Roman"/>
          <w:szCs w:val="28"/>
          <w:lang w:eastAsia="ru-RU"/>
        </w:rPr>
        <w:t>131-ФЗ и пунктом 5 статьи 140 Бюджетного кодекса Российской Федерации;</w:t>
      </w:r>
    </w:p>
    <w:p w14:paraId="517E05ED" w14:textId="3203200B"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п)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соглашений, предусматривающих предоставление межбюджетных трансфертов из бюджета муниципального района другим бюджетам бюджетной системы Российской Федерации, в части предоставления иных межбюджетных трансфертов, в бюджет городского, сельского поселения в случае заключения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(пункт 1.6.4.1 таблицы 1 свода реестров муниципальных образований), по строкам, входящим в строку 2201, отражаются мероприятия, предусмотренные абзацем вторым части 4 статьи 15 и частью 3 статьи 65 Закона </w:t>
      </w:r>
      <w:r w:rsidR="00A15D7F">
        <w:rPr>
          <w:rFonts w:eastAsia="Times New Roman" w:cs="Times New Roman"/>
          <w:szCs w:val="28"/>
          <w:lang w:eastAsia="ru-RU"/>
        </w:rPr>
        <w:t>№ </w:t>
      </w:r>
      <w:r w:rsidRPr="00866D59">
        <w:rPr>
          <w:rFonts w:eastAsia="Times New Roman" w:cs="Times New Roman"/>
          <w:szCs w:val="28"/>
          <w:lang w:eastAsia="ru-RU"/>
        </w:rPr>
        <w:t>131-ФЗ, а также статьей 142.4 Бюджетного кодекса Российской Федерации;</w:t>
      </w:r>
    </w:p>
    <w:p w14:paraId="6AB63ED2" w14:textId="5417954E"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lastRenderedPageBreak/>
        <w:t xml:space="preserve">р) в группе расходных обязательств муниципального образования, возникших в результате принятия нормативных правовых актов муниципального района, заключения соглашений, предусматривающих предоставление межбюджетных трансфертов из бюджета муниципального района другим бюджетам бюджетной системы Российской Федерации, в части предоставления иных межбюджетных трансфертов в иных случаях, не связанных с заключением соглашений, указанных в пункте 1.6.4.1 таблицы 1 свода реестров муниципальных образований, (пункт 1.6.4.2 таблицы 1 свода реестров муниципальных образований), по строкам, входящим в строку 2300, отражаются мероприятия, предусмотренные частью 3 статьи 65 Закона </w:t>
      </w:r>
      <w:r w:rsidR="00A15D7F">
        <w:rPr>
          <w:rFonts w:eastAsia="Times New Roman" w:cs="Times New Roman"/>
          <w:szCs w:val="28"/>
          <w:lang w:eastAsia="ru-RU"/>
        </w:rPr>
        <w:t>№ </w:t>
      </w:r>
      <w:r w:rsidRPr="00866D59">
        <w:rPr>
          <w:rFonts w:eastAsia="Times New Roman" w:cs="Times New Roman"/>
          <w:szCs w:val="28"/>
          <w:lang w:eastAsia="ru-RU"/>
        </w:rPr>
        <w:t xml:space="preserve">131-ФЗ и статьей 142.4 Бюджетного кодекса Российской Федерации (за исключением мероприятий, предусмотренных абзацем вторым части 4 статьи 15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6C94E371" w14:textId="7EE6EAA2"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2) по городскому округу в графах 31 - 120 таблицы 1 свода реестров муниципальных образований по строке 2500 отражаются суммы строк 2501, 2600, 2700, 3100, 3400, 3500; по строке 2700 отражаются суммы строк 2701, 2800, 2900, 3000; по строке 3100 отражаются суммы строк 3101, 3200, 3300; </w:t>
      </w:r>
      <w:r w:rsidR="00014DE9" w:rsidRPr="00866D59">
        <w:rPr>
          <w:rFonts w:eastAsia="Times New Roman" w:cs="Times New Roman"/>
          <w:szCs w:val="28"/>
          <w:lang w:eastAsia="ru-RU"/>
        </w:rPr>
        <w:t xml:space="preserve">по строке 3101 отражаются суммы строк с 3102 </w:t>
      </w:r>
      <w:r w:rsidR="00126378" w:rsidRPr="00866D59">
        <w:rPr>
          <w:rFonts w:eastAsia="Times New Roman" w:cs="Times New Roman"/>
          <w:szCs w:val="28"/>
          <w:lang w:eastAsia="ru-RU"/>
        </w:rPr>
        <w:t>д</w:t>
      </w:r>
      <w:r w:rsidR="00014DE9" w:rsidRPr="00866D59">
        <w:rPr>
          <w:rFonts w:eastAsia="Times New Roman" w:cs="Times New Roman"/>
          <w:szCs w:val="28"/>
          <w:lang w:eastAsia="ru-RU"/>
        </w:rPr>
        <w:t xml:space="preserve">о 3199; по строке 3200 отражаются суммы строк с </w:t>
      </w:r>
      <w:r w:rsidR="00B12F2C" w:rsidRPr="00866D59">
        <w:rPr>
          <w:rFonts w:eastAsia="Times New Roman" w:cs="Times New Roman"/>
          <w:szCs w:val="28"/>
          <w:lang w:eastAsia="ru-RU"/>
        </w:rPr>
        <w:t>32</w:t>
      </w:r>
      <w:r w:rsidR="00014DE9" w:rsidRPr="00866D59">
        <w:rPr>
          <w:rFonts w:eastAsia="Times New Roman" w:cs="Times New Roman"/>
          <w:szCs w:val="28"/>
          <w:lang w:eastAsia="ru-RU"/>
        </w:rPr>
        <w:t xml:space="preserve">01 </w:t>
      </w:r>
      <w:r w:rsidR="00126378" w:rsidRPr="00866D59">
        <w:rPr>
          <w:rFonts w:eastAsia="Times New Roman" w:cs="Times New Roman"/>
          <w:szCs w:val="28"/>
          <w:lang w:eastAsia="ru-RU"/>
        </w:rPr>
        <w:t>д</w:t>
      </w:r>
      <w:r w:rsidR="00014DE9" w:rsidRPr="00866D59">
        <w:rPr>
          <w:rFonts w:eastAsia="Times New Roman" w:cs="Times New Roman"/>
          <w:szCs w:val="28"/>
          <w:lang w:eastAsia="ru-RU"/>
        </w:rPr>
        <w:t xml:space="preserve">о </w:t>
      </w:r>
      <w:r w:rsidR="00B12F2C" w:rsidRPr="00866D59">
        <w:rPr>
          <w:rFonts w:eastAsia="Times New Roman" w:cs="Times New Roman"/>
          <w:szCs w:val="28"/>
          <w:lang w:eastAsia="ru-RU"/>
        </w:rPr>
        <w:t>32</w:t>
      </w:r>
      <w:r w:rsidR="00014DE9" w:rsidRPr="00866D59">
        <w:rPr>
          <w:rFonts w:eastAsia="Times New Roman" w:cs="Times New Roman"/>
          <w:szCs w:val="28"/>
          <w:lang w:eastAsia="ru-RU"/>
        </w:rPr>
        <w:t>99.49.49, а также</w:t>
      </w:r>
      <w:del w:id="9" w:author="Афанасьев Роман Сергеевич" w:date="2025-03-28T16:10:00Z">
        <w:r w:rsidR="00014DE9" w:rsidRPr="00866D59" w:rsidDel="004967D3">
          <w:rPr>
            <w:rFonts w:eastAsia="Times New Roman" w:cs="Times New Roman"/>
            <w:szCs w:val="28"/>
            <w:lang w:eastAsia="ru-RU"/>
          </w:rPr>
          <w:delText xml:space="preserve"> </w:delText>
        </w:r>
        <w:r w:rsidR="00B12F2C" w:rsidRPr="00866D59" w:rsidDel="004967D3">
          <w:rPr>
            <w:rFonts w:eastAsia="Times New Roman" w:cs="Times New Roman"/>
            <w:szCs w:val="28"/>
            <w:lang w:eastAsia="ru-RU"/>
          </w:rPr>
          <w:delText>32</w:delText>
        </w:r>
        <w:r w:rsidR="00014DE9" w:rsidRPr="00866D59" w:rsidDel="004967D3">
          <w:rPr>
            <w:rFonts w:eastAsia="Times New Roman" w:cs="Times New Roman"/>
            <w:szCs w:val="28"/>
            <w:lang w:eastAsia="ru-RU"/>
          </w:rPr>
          <w:delText>99.49.49.1,</w:delText>
        </w:r>
      </w:del>
      <w:r w:rsidR="00014DE9" w:rsidRPr="00866D59">
        <w:rPr>
          <w:rFonts w:eastAsia="Times New Roman" w:cs="Times New Roman"/>
          <w:szCs w:val="28"/>
          <w:lang w:eastAsia="ru-RU"/>
        </w:rPr>
        <w:t xml:space="preserve"> </w:t>
      </w:r>
      <w:r w:rsidR="00B12F2C" w:rsidRPr="00866D59">
        <w:rPr>
          <w:rFonts w:eastAsia="Times New Roman" w:cs="Times New Roman"/>
          <w:szCs w:val="28"/>
          <w:lang w:eastAsia="ru-RU"/>
        </w:rPr>
        <w:t>32</w:t>
      </w:r>
      <w:r w:rsidR="00014DE9" w:rsidRPr="00866D59">
        <w:rPr>
          <w:rFonts w:eastAsia="Times New Roman" w:cs="Times New Roman"/>
          <w:szCs w:val="28"/>
          <w:lang w:eastAsia="ru-RU"/>
        </w:rPr>
        <w:t xml:space="preserve">99.49.349.1; </w:t>
      </w:r>
      <w:del w:id="10" w:author="Афанасьев Роман Сергеевич" w:date="2025-03-28T16:12:00Z">
        <w:r w:rsidR="00014DE9" w:rsidRPr="00866D59" w:rsidDel="004967D3">
          <w:rPr>
            <w:rFonts w:eastAsia="Times New Roman" w:cs="Times New Roman"/>
            <w:szCs w:val="28"/>
            <w:lang w:eastAsia="ru-RU"/>
          </w:rPr>
          <w:delText xml:space="preserve">по строке </w:delText>
        </w:r>
        <w:r w:rsidR="00B12F2C" w:rsidRPr="00866D59" w:rsidDel="004967D3">
          <w:rPr>
            <w:rFonts w:eastAsia="Times New Roman" w:cs="Times New Roman"/>
            <w:szCs w:val="28"/>
            <w:lang w:eastAsia="ru-RU"/>
          </w:rPr>
          <w:delText>32</w:delText>
        </w:r>
        <w:r w:rsidR="00014DE9" w:rsidRPr="00866D59" w:rsidDel="004967D3">
          <w:rPr>
            <w:rFonts w:eastAsia="Times New Roman" w:cs="Times New Roman"/>
            <w:szCs w:val="28"/>
            <w:lang w:eastAsia="ru-RU"/>
          </w:rPr>
          <w:delText xml:space="preserve">99.49.49.1 отражаются суммы строк </w:delText>
        </w:r>
        <w:r w:rsidR="00B12F2C" w:rsidRPr="00866D59" w:rsidDel="004967D3">
          <w:rPr>
            <w:rFonts w:eastAsia="Times New Roman" w:cs="Times New Roman"/>
            <w:szCs w:val="28"/>
            <w:lang w:eastAsia="ru-RU"/>
          </w:rPr>
          <w:delText>32</w:delText>
        </w:r>
        <w:r w:rsidR="00014DE9" w:rsidRPr="00866D59" w:rsidDel="004967D3">
          <w:rPr>
            <w:rFonts w:eastAsia="Times New Roman" w:cs="Times New Roman"/>
            <w:szCs w:val="28"/>
            <w:lang w:eastAsia="ru-RU"/>
          </w:rPr>
          <w:delText xml:space="preserve">99.49.50, </w:delText>
        </w:r>
        <w:r w:rsidR="00B12F2C" w:rsidRPr="00866D59" w:rsidDel="004967D3">
          <w:rPr>
            <w:rFonts w:eastAsia="Times New Roman" w:cs="Times New Roman"/>
            <w:szCs w:val="28"/>
            <w:lang w:eastAsia="ru-RU"/>
          </w:rPr>
          <w:delText>32</w:delText>
        </w:r>
        <w:r w:rsidR="00014DE9" w:rsidRPr="00866D59" w:rsidDel="004967D3">
          <w:rPr>
            <w:rFonts w:eastAsia="Times New Roman" w:cs="Times New Roman"/>
            <w:szCs w:val="28"/>
            <w:lang w:eastAsia="ru-RU"/>
          </w:rPr>
          <w:delText xml:space="preserve">99.49.150, </w:delText>
        </w:r>
        <w:r w:rsidR="00B12F2C" w:rsidRPr="00866D59" w:rsidDel="004967D3">
          <w:rPr>
            <w:rFonts w:eastAsia="Times New Roman" w:cs="Times New Roman"/>
            <w:szCs w:val="28"/>
            <w:lang w:eastAsia="ru-RU"/>
          </w:rPr>
          <w:delText>32</w:delText>
        </w:r>
        <w:r w:rsidR="00014DE9" w:rsidRPr="00866D59" w:rsidDel="004967D3">
          <w:rPr>
            <w:rFonts w:eastAsia="Times New Roman" w:cs="Times New Roman"/>
            <w:szCs w:val="28"/>
            <w:lang w:eastAsia="ru-RU"/>
          </w:rPr>
          <w:delText xml:space="preserve">99.49.250; по строке </w:delText>
        </w:r>
        <w:r w:rsidR="00B12F2C" w:rsidRPr="00866D59" w:rsidDel="004967D3">
          <w:rPr>
            <w:rFonts w:eastAsia="Times New Roman" w:cs="Times New Roman"/>
            <w:szCs w:val="28"/>
            <w:lang w:eastAsia="ru-RU"/>
          </w:rPr>
          <w:delText>32</w:delText>
        </w:r>
        <w:r w:rsidR="00014DE9" w:rsidRPr="00866D59" w:rsidDel="004967D3">
          <w:rPr>
            <w:rFonts w:eastAsia="Times New Roman" w:cs="Times New Roman"/>
            <w:szCs w:val="28"/>
            <w:lang w:eastAsia="ru-RU"/>
          </w:rPr>
          <w:delText xml:space="preserve">99.49.50 отражаются суммы </w:delText>
        </w:r>
        <w:r w:rsidR="00126378" w:rsidRPr="00866D59" w:rsidDel="004967D3">
          <w:rPr>
            <w:rFonts w:eastAsia="Times New Roman" w:cs="Times New Roman"/>
            <w:szCs w:val="28"/>
            <w:lang w:eastAsia="ru-RU"/>
          </w:rPr>
          <w:delText xml:space="preserve">строк </w:delText>
        </w:r>
        <w:r w:rsidR="00014DE9" w:rsidRPr="00866D59" w:rsidDel="004967D3">
          <w:rPr>
            <w:rFonts w:eastAsia="Times New Roman" w:cs="Times New Roman"/>
            <w:szCs w:val="28"/>
            <w:lang w:eastAsia="ru-RU"/>
          </w:rPr>
          <w:delText xml:space="preserve">с </w:delText>
        </w:r>
        <w:r w:rsidR="00B12F2C" w:rsidRPr="00866D59" w:rsidDel="004967D3">
          <w:rPr>
            <w:rFonts w:eastAsia="Times New Roman" w:cs="Times New Roman"/>
            <w:szCs w:val="28"/>
            <w:lang w:eastAsia="ru-RU"/>
          </w:rPr>
          <w:delText>32</w:delText>
        </w:r>
        <w:r w:rsidR="00014DE9" w:rsidRPr="00866D59" w:rsidDel="004967D3">
          <w:rPr>
            <w:rFonts w:eastAsia="Times New Roman" w:cs="Times New Roman"/>
            <w:szCs w:val="28"/>
            <w:lang w:eastAsia="ru-RU"/>
          </w:rPr>
          <w:delText>99.49.51 до</w:delText>
        </w:r>
        <w:r w:rsidR="008F5C88" w:rsidDel="004967D3">
          <w:rPr>
            <w:rFonts w:eastAsia="Times New Roman" w:cs="Times New Roman"/>
            <w:szCs w:val="28"/>
            <w:lang w:eastAsia="ru-RU"/>
          </w:rPr>
          <w:delText xml:space="preserve"> </w:delText>
        </w:r>
        <w:r w:rsidR="00B12F2C" w:rsidRPr="00866D59" w:rsidDel="004967D3">
          <w:rPr>
            <w:rFonts w:eastAsia="Times New Roman" w:cs="Times New Roman"/>
            <w:szCs w:val="28"/>
            <w:lang w:eastAsia="ru-RU"/>
          </w:rPr>
          <w:delText>32</w:delText>
        </w:r>
        <w:r w:rsidR="00014DE9" w:rsidRPr="00866D59" w:rsidDel="004967D3">
          <w:rPr>
            <w:rFonts w:eastAsia="Times New Roman" w:cs="Times New Roman"/>
            <w:szCs w:val="28"/>
            <w:lang w:eastAsia="ru-RU"/>
          </w:rPr>
          <w:delText xml:space="preserve">99.49.149; по строке </w:delText>
        </w:r>
        <w:r w:rsidR="00B12F2C" w:rsidRPr="00866D59" w:rsidDel="004967D3">
          <w:rPr>
            <w:rFonts w:eastAsia="Times New Roman" w:cs="Times New Roman"/>
            <w:szCs w:val="28"/>
            <w:lang w:eastAsia="ru-RU"/>
          </w:rPr>
          <w:delText>32</w:delText>
        </w:r>
        <w:r w:rsidR="00014DE9" w:rsidRPr="00866D59" w:rsidDel="004967D3">
          <w:rPr>
            <w:rFonts w:eastAsia="Times New Roman" w:cs="Times New Roman"/>
            <w:szCs w:val="28"/>
            <w:lang w:eastAsia="ru-RU"/>
          </w:rPr>
          <w:delText xml:space="preserve">99.49.150 отражаются суммы строк с </w:delText>
        </w:r>
        <w:r w:rsidR="00B12F2C" w:rsidRPr="00866D59" w:rsidDel="004967D3">
          <w:rPr>
            <w:rFonts w:eastAsia="Times New Roman" w:cs="Times New Roman"/>
            <w:szCs w:val="28"/>
            <w:lang w:eastAsia="ru-RU"/>
          </w:rPr>
          <w:delText>32</w:delText>
        </w:r>
        <w:r w:rsidR="00014DE9" w:rsidRPr="00866D59" w:rsidDel="004967D3">
          <w:rPr>
            <w:rFonts w:eastAsia="Times New Roman" w:cs="Times New Roman"/>
            <w:szCs w:val="28"/>
            <w:lang w:eastAsia="ru-RU"/>
          </w:rPr>
          <w:delText xml:space="preserve">99.49.151 по </w:delText>
        </w:r>
        <w:r w:rsidR="00B12F2C" w:rsidRPr="00866D59" w:rsidDel="004967D3">
          <w:rPr>
            <w:rFonts w:eastAsia="Times New Roman" w:cs="Times New Roman"/>
            <w:szCs w:val="28"/>
            <w:lang w:eastAsia="ru-RU"/>
          </w:rPr>
          <w:delText>32</w:delText>
        </w:r>
        <w:r w:rsidR="00014DE9" w:rsidRPr="00866D59" w:rsidDel="004967D3">
          <w:rPr>
            <w:rFonts w:eastAsia="Times New Roman" w:cs="Times New Roman"/>
            <w:szCs w:val="28"/>
            <w:lang w:eastAsia="ru-RU"/>
          </w:rPr>
          <w:delText xml:space="preserve">99.49.249; по строке </w:delText>
        </w:r>
        <w:r w:rsidR="00B12F2C" w:rsidRPr="00866D59" w:rsidDel="004967D3">
          <w:rPr>
            <w:rFonts w:eastAsia="Times New Roman" w:cs="Times New Roman"/>
            <w:szCs w:val="28"/>
            <w:lang w:eastAsia="ru-RU"/>
          </w:rPr>
          <w:delText>32</w:delText>
        </w:r>
        <w:r w:rsidR="00014DE9" w:rsidRPr="00866D59" w:rsidDel="004967D3">
          <w:rPr>
            <w:rFonts w:eastAsia="Times New Roman" w:cs="Times New Roman"/>
            <w:szCs w:val="28"/>
            <w:lang w:eastAsia="ru-RU"/>
          </w:rPr>
          <w:delText xml:space="preserve">99.49.250 отражаются суммы строк с </w:delText>
        </w:r>
        <w:r w:rsidR="00B12F2C" w:rsidRPr="00866D59" w:rsidDel="004967D3">
          <w:rPr>
            <w:rFonts w:eastAsia="Times New Roman" w:cs="Times New Roman"/>
            <w:szCs w:val="28"/>
            <w:lang w:eastAsia="ru-RU"/>
          </w:rPr>
          <w:delText>32</w:delText>
        </w:r>
        <w:r w:rsidR="00014DE9" w:rsidRPr="00866D59" w:rsidDel="004967D3">
          <w:rPr>
            <w:rFonts w:eastAsia="Times New Roman" w:cs="Times New Roman"/>
            <w:szCs w:val="28"/>
            <w:lang w:eastAsia="ru-RU"/>
          </w:rPr>
          <w:delText xml:space="preserve">99.49.251 до </w:delText>
        </w:r>
        <w:r w:rsidR="00B12F2C" w:rsidRPr="00866D59" w:rsidDel="004967D3">
          <w:rPr>
            <w:rFonts w:eastAsia="Times New Roman" w:cs="Times New Roman"/>
            <w:szCs w:val="28"/>
            <w:lang w:eastAsia="ru-RU"/>
          </w:rPr>
          <w:delText>32</w:delText>
        </w:r>
        <w:r w:rsidR="00014DE9" w:rsidRPr="00866D59" w:rsidDel="004967D3">
          <w:rPr>
            <w:rFonts w:eastAsia="Times New Roman" w:cs="Times New Roman"/>
            <w:szCs w:val="28"/>
            <w:lang w:eastAsia="ru-RU"/>
          </w:rPr>
          <w:delText xml:space="preserve">99.49.349; </w:delText>
        </w:r>
      </w:del>
      <w:r w:rsidR="00014DE9" w:rsidRPr="00866D59">
        <w:rPr>
          <w:rFonts w:eastAsia="Times New Roman" w:cs="Times New Roman"/>
          <w:szCs w:val="28"/>
          <w:lang w:eastAsia="ru-RU"/>
        </w:rPr>
        <w:t xml:space="preserve">по строке </w:t>
      </w:r>
      <w:r w:rsidR="00B12F2C" w:rsidRPr="00866D59">
        <w:rPr>
          <w:rFonts w:eastAsia="Times New Roman" w:cs="Times New Roman"/>
          <w:szCs w:val="28"/>
          <w:lang w:eastAsia="ru-RU"/>
        </w:rPr>
        <w:t>32</w:t>
      </w:r>
      <w:r w:rsidR="00014DE9" w:rsidRPr="00866D59">
        <w:rPr>
          <w:rFonts w:eastAsia="Times New Roman" w:cs="Times New Roman"/>
          <w:szCs w:val="28"/>
          <w:lang w:eastAsia="ru-RU"/>
        </w:rPr>
        <w:t xml:space="preserve">99.49.349.1 отражаются суммы строк с </w:t>
      </w:r>
      <w:r w:rsidR="00B12F2C" w:rsidRPr="00866D59">
        <w:rPr>
          <w:rFonts w:eastAsia="Times New Roman" w:cs="Times New Roman"/>
          <w:szCs w:val="28"/>
          <w:lang w:eastAsia="ru-RU"/>
        </w:rPr>
        <w:t>32</w:t>
      </w:r>
      <w:r w:rsidR="00014DE9" w:rsidRPr="00866D59">
        <w:rPr>
          <w:rFonts w:eastAsia="Times New Roman" w:cs="Times New Roman"/>
          <w:szCs w:val="28"/>
          <w:lang w:eastAsia="ru-RU"/>
        </w:rPr>
        <w:t>99.50 до</w:t>
      </w:r>
      <w:r w:rsidR="00B12F2C" w:rsidRPr="00866D59">
        <w:rPr>
          <w:rFonts w:eastAsia="Times New Roman" w:cs="Times New Roman"/>
          <w:szCs w:val="28"/>
          <w:lang w:eastAsia="ru-RU"/>
        </w:rPr>
        <w:t xml:space="preserve"> 32</w:t>
      </w:r>
      <w:r w:rsidR="00014DE9" w:rsidRPr="00866D59">
        <w:rPr>
          <w:rFonts w:eastAsia="Times New Roman" w:cs="Times New Roman"/>
          <w:szCs w:val="28"/>
          <w:lang w:eastAsia="ru-RU"/>
        </w:rPr>
        <w:t xml:space="preserve">99.500; </w:t>
      </w:r>
      <w:r w:rsidRPr="00866D59">
        <w:rPr>
          <w:rFonts w:eastAsia="Times New Roman" w:cs="Times New Roman"/>
          <w:szCs w:val="28"/>
          <w:lang w:eastAsia="ru-RU"/>
        </w:rPr>
        <w:t>по строке 3500 отражаются суммы строк 3501, 3504; по строкам 2501, 2600, 2701, 2800, 2900, 3000, 3101, 3200, 3300, 3400, 3501, 3504 отражаются суммы строк, входящих в указанные строки, с учетом следующих особенностей:</w:t>
      </w:r>
    </w:p>
    <w:p w14:paraId="26E64822" w14:textId="32A2931D"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а) в группе расходных обязательств муниципального образования, возникших в результате принятия нормативных правовых актов городского округа, заключения договоров (соглашений) в рамках реализации вопросов местного значения городского округа (пункт 2.1 таблицы 1 свода реестров муниципальных образований), по строкам, входящим в строку 2501, отражаются мероприятия, предусмотренные частью 1 статьи 16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6B6A1159" w14:textId="70F8E04E"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б) в группе расходных обязательств муниципального образования, возникших в результате принятия нормативных правовых актов городского округа, заключения договоров (соглашений) в рамках реализации полномочий органов местного самоуправления городского округа по решению вопросов местного значения городского округа (пункт 2.2 таблицы 1 свода реестров муниципальных образований), по строкам, входящим в строку 2600, отражаются мероприятия, предусмотренные частями 1 и 1.1 статьи 17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5F286ABB" w14:textId="3ACEDD3D"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в группе расходных обязательств муниципального образования, возникших в результате принятия нормативных правовых актов городского округа, заключения договоров (соглашений) в рамках реализации органами местного самоуправления городского округа прав на решение вопросов, не отнесенных к вопросам местного значения городского округа, по перечню, предусмотренному Законом </w:t>
      </w:r>
      <w:r w:rsidR="00A15D7F">
        <w:rPr>
          <w:rFonts w:eastAsia="Times New Roman" w:cs="Times New Roman"/>
          <w:szCs w:val="28"/>
          <w:lang w:eastAsia="ru-RU"/>
        </w:rPr>
        <w:t>№ </w:t>
      </w:r>
      <w:r w:rsidRPr="00866D59">
        <w:rPr>
          <w:rFonts w:eastAsia="Times New Roman" w:cs="Times New Roman"/>
          <w:szCs w:val="28"/>
          <w:lang w:eastAsia="ru-RU"/>
        </w:rPr>
        <w:t xml:space="preserve">131-ФЗ (пункт 2.3.1 таблицы 1 свода реестров муниципальных образований), по строкам, входящим в строку 2701, отражаются мероприятия, предусмотренные частью 1 статьи 16.1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2C937B40" w14:textId="1FBC6509"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г) в группе расходных обязательств муниципального образования, возникших в результате принятия нормативных правовых актов городского округа, заключения </w:t>
      </w:r>
      <w:r w:rsidRPr="00866D59">
        <w:rPr>
          <w:rFonts w:eastAsia="Times New Roman" w:cs="Times New Roman"/>
          <w:szCs w:val="28"/>
          <w:lang w:eastAsia="ru-RU"/>
        </w:rPr>
        <w:lastRenderedPageBreak/>
        <w:t xml:space="preserve">договоров (соглашений) в рамках реализации органами местного самоуправления городского округа прав на решение вопросов, не отнесенных к вопросам местного значения городского округа, по участию городского округа в осуществлении государственных полномочий (не переданных в соответствии со статьей 19 Закона </w:t>
      </w:r>
      <w:r w:rsidR="00A15D7F">
        <w:rPr>
          <w:rFonts w:eastAsia="Times New Roman" w:cs="Times New Roman"/>
          <w:szCs w:val="28"/>
          <w:lang w:eastAsia="ru-RU"/>
        </w:rPr>
        <w:t>№ </w:t>
      </w:r>
      <w:r w:rsidRPr="00866D59">
        <w:rPr>
          <w:rFonts w:eastAsia="Times New Roman" w:cs="Times New Roman"/>
          <w:szCs w:val="28"/>
          <w:lang w:eastAsia="ru-RU"/>
        </w:rPr>
        <w:t xml:space="preserve">131-ФЗ, если это участие предусмотрено федеральными законами (пункт 2.3.2 таблицы 1 свода реестров муниципальных образований), по строкам, входящим в строку 2800, отражаются мероприятия согласно части 2 статьи 16.1 Закона </w:t>
      </w:r>
      <w:r w:rsidR="00A15D7F">
        <w:rPr>
          <w:rFonts w:eastAsia="Times New Roman" w:cs="Times New Roman"/>
          <w:szCs w:val="28"/>
          <w:lang w:eastAsia="ru-RU"/>
        </w:rPr>
        <w:t>№ </w:t>
      </w:r>
      <w:r w:rsidRPr="00866D59">
        <w:rPr>
          <w:rFonts w:eastAsia="Times New Roman" w:cs="Times New Roman"/>
          <w:szCs w:val="28"/>
          <w:lang w:eastAsia="ru-RU"/>
        </w:rPr>
        <w:t>131-ФЗ (за исключением мероприятий, указанных в пункте 2.3.3 таблицы 1 свода реестров муниципальных образований);</w:t>
      </w:r>
    </w:p>
    <w:p w14:paraId="30EC0EA2" w14:textId="6422FC0E"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д) в группе расходных обязательств муниципального образования, возникших в результате принятия нормативных правовых актов городского округа, заключения договоров (соглашений) в рамках реализации органами местного самоуправления городского округа права устанавливать за счет местного бюджета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(пункт 2.3.3 таблицы 1 свода реестров муниципальных образований), по строкам, входящим в строку 2900, отражаются мероприятия согласно части 5 статьи 20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6AFA2228" w14:textId="1F6FD760"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е) в группе расходных обязательств муниципального образования, возникших в результате принятия нормативных правовых актов городского округа, заключения договоров (соглашений) в рамках реализации органами местного самоуправления городского округа права на решение вопросов, не отнесенных к вопросам местного значения городского округа, по реализации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(пункт 2.3.4 таблицы 1 свода реестров муниципальных образований), по строкам, входящим в строку 3000, отражаются мероприятия согласно части 2 статьи 16.1 Закона </w:t>
      </w:r>
      <w:r w:rsidR="00A15D7F">
        <w:rPr>
          <w:rFonts w:eastAsia="Times New Roman" w:cs="Times New Roman"/>
          <w:szCs w:val="28"/>
          <w:lang w:eastAsia="ru-RU"/>
        </w:rPr>
        <w:t>№ </w:t>
      </w:r>
      <w:r w:rsidRPr="00866D59">
        <w:rPr>
          <w:rFonts w:eastAsia="Times New Roman" w:cs="Times New Roman"/>
          <w:szCs w:val="28"/>
          <w:lang w:eastAsia="ru-RU"/>
        </w:rPr>
        <w:t>131-ФЗ (за исключением мероприятий, указанных в пункте 2.3.2 таблицы 1 свода реестров муниципальных образований);</w:t>
      </w:r>
    </w:p>
    <w:p w14:paraId="18FD5969" w14:textId="24AE8520"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ж) в группе расходных обязательств муниципального образования, возникших в результате принятия нормативных правовых актов городского округа, заключения договоров (соглашений) в рамках реализации органами местного самоуправления городского округа отдельных государственных полномочий, переданных органами государственной власти Российской Федерации, за счет субвенций, предоставленных из федерального бюджета (пункт 2.4.1 таблицы 1 свода реестров муниципальных образований), по строкам, входящим в строку 3101, отражаются мероприятия в соответствии с абзацем первым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4A5BD4CE" w14:textId="6C6E653B"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з) в группе расходных обязательств муниципального образования, возникших в результате принятия нормативных правовых актов городского округа, заключения договоров (соглашений) в рамках реализации органами местного самоуправления городского округа отдельных государственных полномочий, переданных органами государственной власти субъекта Российской Федерации, за счет субвенций, предоставленных из бюджета субъекта Российской Федерации (пункт 2.4.2 таблицы 1 свода реестров муниципальных образований), по строкам, входящим в строку </w:t>
      </w:r>
      <w:r w:rsidRPr="00866D59">
        <w:rPr>
          <w:rFonts w:eastAsia="Times New Roman" w:cs="Times New Roman"/>
          <w:szCs w:val="28"/>
          <w:lang w:eastAsia="ru-RU"/>
        </w:rPr>
        <w:lastRenderedPageBreak/>
        <w:t xml:space="preserve">3200, отражаются мероприятия в соответствии с абзацем первым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3FFFBD80" w14:textId="2D56B14F"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и) в группе расходных обязательств муниципального образования, возникших в результате принятия нормативных правовых актов городского округа, заключения договоров (соглашений) в рамках реализации органами местного самоуправления городского округа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за счет собственных доходов и источников финансирования дефицита бюджета городского округа (пункт 2.4.3 таблицы 1 свода реестров муниципальных образований), по строкам, входящим в строку 3300, отражаются мероприятия в соответствии с абзацем вторым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5115A919" w14:textId="449B9874"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к) в группе расходных обязательств по отдельным государственным полномочиям, не переданным, но осуществляемым органами местного самоуправления городского округа за счет субвенций из бюджета субъекта Российской Федерации (пункт 2.5 таблицы 1 свода муниципальных образований), по строкам, входящим в строку 3400, отражаются мероприятия в соответствии с пунктом </w:t>
      </w:r>
      <w:r w:rsidR="00B05202" w:rsidRPr="00866D59">
        <w:rPr>
          <w:rFonts w:eastAsia="Times New Roman" w:cs="Times New Roman"/>
          <w:szCs w:val="28"/>
          <w:lang w:eastAsia="ru-RU"/>
        </w:rPr>
        <w:t>27</w:t>
      </w:r>
      <w:r w:rsidR="00866D59" w:rsidRPr="00866D59">
        <w:rPr>
          <w:rFonts w:eastAsia="Times New Roman" w:cs="Times New Roman"/>
          <w:szCs w:val="28"/>
          <w:lang w:eastAsia="ru-RU"/>
        </w:rPr>
        <w:t xml:space="preserve"> </w:t>
      </w:r>
      <w:r w:rsidR="00CC4A2D" w:rsidRPr="00866D59">
        <w:rPr>
          <w:rFonts w:eastAsia="Times New Roman" w:cs="Times New Roman"/>
          <w:szCs w:val="28"/>
          <w:lang w:eastAsia="ru-RU"/>
        </w:rPr>
        <w:t>части 1</w:t>
      </w:r>
      <w:r w:rsidRPr="00866D59">
        <w:rPr>
          <w:rFonts w:eastAsia="Times New Roman" w:cs="Times New Roman"/>
          <w:szCs w:val="28"/>
          <w:lang w:eastAsia="ru-RU"/>
        </w:rPr>
        <w:t xml:space="preserve"> статьи </w:t>
      </w:r>
      <w:r w:rsidR="00B05202" w:rsidRPr="00866D59">
        <w:rPr>
          <w:rFonts w:eastAsia="Times New Roman" w:cs="Times New Roman"/>
          <w:szCs w:val="28"/>
          <w:lang w:eastAsia="ru-RU"/>
        </w:rPr>
        <w:t>44</w:t>
      </w:r>
      <w:r w:rsidRPr="00866D59">
        <w:rPr>
          <w:rFonts w:eastAsia="Times New Roman" w:cs="Times New Roman"/>
          <w:szCs w:val="28"/>
          <w:lang w:eastAsia="ru-RU"/>
        </w:rPr>
        <w:t xml:space="preserve"> Закона </w:t>
      </w:r>
      <w:r w:rsidR="00A15D7F">
        <w:rPr>
          <w:rFonts w:eastAsia="Times New Roman" w:cs="Times New Roman"/>
          <w:szCs w:val="28"/>
          <w:lang w:eastAsia="ru-RU"/>
        </w:rPr>
        <w:t>№ </w:t>
      </w:r>
      <w:r w:rsidR="00B05202" w:rsidRPr="00866D59">
        <w:rPr>
          <w:rFonts w:eastAsia="Times New Roman" w:cs="Times New Roman"/>
          <w:szCs w:val="28"/>
          <w:lang w:eastAsia="ru-RU"/>
        </w:rPr>
        <w:t>414</w:t>
      </w:r>
      <w:r w:rsidRPr="00866D59">
        <w:rPr>
          <w:rFonts w:eastAsia="Times New Roman" w:cs="Times New Roman"/>
          <w:szCs w:val="28"/>
          <w:lang w:eastAsia="ru-RU"/>
        </w:rPr>
        <w:t>-ФЗ;</w:t>
      </w:r>
    </w:p>
    <w:p w14:paraId="4022255F" w14:textId="1740F6A2"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л) в группе расходных обязательств муниципального образования, возникших в результате принятия нормативных правовых актов городского округа, заключения соглашений, предусматривающих предоставление межбюджетных трансфертов из бюджета городского округа другим бюджетам бюджетной системы Российской Федерации, в части предоставления субсидий в бюджет субъекта Российской Федерации (пункт 2.6.1 таблицы 1 свода реестров муниципальных образований) по строке 3501 отражаются мероприятия, предусмотренные частью 1 статьи 65 Закона </w:t>
      </w:r>
      <w:r w:rsidR="00A15D7F">
        <w:rPr>
          <w:rFonts w:eastAsia="Times New Roman" w:cs="Times New Roman"/>
          <w:szCs w:val="28"/>
          <w:lang w:eastAsia="ru-RU"/>
        </w:rPr>
        <w:t>№ </w:t>
      </w:r>
      <w:r w:rsidRPr="00866D59">
        <w:rPr>
          <w:rFonts w:eastAsia="Times New Roman" w:cs="Times New Roman"/>
          <w:szCs w:val="28"/>
          <w:lang w:eastAsia="ru-RU"/>
        </w:rPr>
        <w:t>131-ФЗ и статьей 142.2 Бюджетного кодекса Российской Федерации;</w:t>
      </w:r>
    </w:p>
    <w:p w14:paraId="24718536" w14:textId="7B8F3646"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м) в группе расходных обязательств муниципального образования, возникших в результате принятия нормативных правовых актов городского округа, заключения соглашений, предусматривающих предоставление межбюджетных трансфертов из бюджета городского округа другим бюджетам бюджетной системы Российской Федерации, в части предоставления иных межбюджетных трансфертов (пункт 2.6.2 таблицы 1 свода реестров муниципальных образований), по строкам, входящим в строку 3504, отражаются мероприятия в случае, если предоставление указанных межбюджетных трансфертов из бюджета городского округа предусмотрено бюджетным законодательством Российской Федерации;</w:t>
      </w:r>
    </w:p>
    <w:p w14:paraId="321033FF" w14:textId="59B7844B"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3) по городскому округу с внутригородским делением в графах 31 - 120 таблицы 1 свода реестров муниципальных образований по строке 3700 отражаются суммы строк </w:t>
      </w:r>
      <w:r w:rsidR="008C650D" w:rsidRPr="00866D59">
        <w:rPr>
          <w:rFonts w:eastAsia="Times New Roman" w:cs="Times New Roman"/>
          <w:szCs w:val="28"/>
          <w:lang w:eastAsia="ru-RU"/>
        </w:rPr>
        <w:t>3</w:t>
      </w:r>
      <w:r w:rsidRPr="00866D59">
        <w:rPr>
          <w:rFonts w:eastAsia="Times New Roman" w:cs="Times New Roman"/>
          <w:szCs w:val="28"/>
          <w:lang w:eastAsia="ru-RU"/>
        </w:rPr>
        <w:t>701, 3800, 3900, 4300, 4600, 4700, 4900; по строке 3900 отражаются суммы строк 3901, 4000, 4100, 4200; по строке 4300 отражаются суммы строк 4301, 4400, 4500;</w:t>
      </w:r>
      <w:r w:rsidR="008F5C88">
        <w:rPr>
          <w:rFonts w:eastAsia="Times New Roman" w:cs="Times New Roman"/>
          <w:szCs w:val="28"/>
          <w:lang w:eastAsia="ru-RU"/>
        </w:rPr>
        <w:t xml:space="preserve"> </w:t>
      </w:r>
      <w:r w:rsidR="00A74ED2" w:rsidRPr="00866D59">
        <w:rPr>
          <w:rFonts w:eastAsia="Times New Roman" w:cs="Times New Roman"/>
          <w:szCs w:val="28"/>
          <w:lang w:eastAsia="ru-RU"/>
        </w:rPr>
        <w:t xml:space="preserve">по строке </w:t>
      </w:r>
      <w:r w:rsidR="008C650D" w:rsidRPr="00866D59">
        <w:rPr>
          <w:rFonts w:eastAsia="Times New Roman" w:cs="Times New Roman"/>
          <w:szCs w:val="28"/>
          <w:lang w:eastAsia="ru-RU"/>
        </w:rPr>
        <w:t>43</w:t>
      </w:r>
      <w:r w:rsidR="00A74ED2" w:rsidRPr="00866D59">
        <w:rPr>
          <w:rFonts w:eastAsia="Times New Roman" w:cs="Times New Roman"/>
          <w:szCs w:val="28"/>
          <w:lang w:eastAsia="ru-RU"/>
        </w:rPr>
        <w:t xml:space="preserve">01 отражаются суммы строк с </w:t>
      </w:r>
      <w:r w:rsidR="008C650D" w:rsidRPr="00866D59">
        <w:rPr>
          <w:rFonts w:eastAsia="Times New Roman" w:cs="Times New Roman"/>
          <w:szCs w:val="28"/>
          <w:lang w:eastAsia="ru-RU"/>
        </w:rPr>
        <w:t>43</w:t>
      </w:r>
      <w:r w:rsidR="00A74ED2" w:rsidRPr="00866D59">
        <w:rPr>
          <w:rFonts w:eastAsia="Times New Roman" w:cs="Times New Roman"/>
          <w:szCs w:val="28"/>
          <w:lang w:eastAsia="ru-RU"/>
        </w:rPr>
        <w:t xml:space="preserve">02 </w:t>
      </w:r>
      <w:r w:rsidR="00126378" w:rsidRPr="00866D59">
        <w:rPr>
          <w:rFonts w:eastAsia="Times New Roman" w:cs="Times New Roman"/>
          <w:szCs w:val="28"/>
          <w:lang w:eastAsia="ru-RU"/>
        </w:rPr>
        <w:t>д</w:t>
      </w:r>
      <w:r w:rsidR="00A74ED2" w:rsidRPr="00866D59">
        <w:rPr>
          <w:rFonts w:eastAsia="Times New Roman" w:cs="Times New Roman"/>
          <w:szCs w:val="28"/>
          <w:lang w:eastAsia="ru-RU"/>
        </w:rPr>
        <w:t xml:space="preserve">о </w:t>
      </w:r>
      <w:r w:rsidR="008C650D" w:rsidRPr="00866D59">
        <w:rPr>
          <w:rFonts w:eastAsia="Times New Roman" w:cs="Times New Roman"/>
          <w:szCs w:val="28"/>
          <w:lang w:eastAsia="ru-RU"/>
        </w:rPr>
        <w:t>43</w:t>
      </w:r>
      <w:r w:rsidR="00A74ED2" w:rsidRPr="00866D59">
        <w:rPr>
          <w:rFonts w:eastAsia="Times New Roman" w:cs="Times New Roman"/>
          <w:szCs w:val="28"/>
          <w:lang w:eastAsia="ru-RU"/>
        </w:rPr>
        <w:t xml:space="preserve">99; </w:t>
      </w:r>
      <w:r w:rsidR="008C650D" w:rsidRPr="00866D59">
        <w:rPr>
          <w:rFonts w:eastAsia="Times New Roman" w:cs="Times New Roman"/>
          <w:szCs w:val="28"/>
          <w:lang w:eastAsia="ru-RU"/>
        </w:rPr>
        <w:t>по строке 44</w:t>
      </w:r>
      <w:r w:rsidR="00A74ED2" w:rsidRPr="00866D59">
        <w:rPr>
          <w:rFonts w:eastAsia="Times New Roman" w:cs="Times New Roman"/>
          <w:szCs w:val="28"/>
          <w:lang w:eastAsia="ru-RU"/>
        </w:rPr>
        <w:t xml:space="preserve">00 отражаются суммы строк с </w:t>
      </w:r>
      <w:r w:rsidR="008C650D" w:rsidRPr="00866D59">
        <w:rPr>
          <w:rFonts w:eastAsia="Times New Roman" w:cs="Times New Roman"/>
          <w:szCs w:val="28"/>
          <w:lang w:eastAsia="ru-RU"/>
        </w:rPr>
        <w:t>44</w:t>
      </w:r>
      <w:r w:rsidR="00A74ED2" w:rsidRPr="00866D59">
        <w:rPr>
          <w:rFonts w:eastAsia="Times New Roman" w:cs="Times New Roman"/>
          <w:szCs w:val="28"/>
          <w:lang w:eastAsia="ru-RU"/>
        </w:rPr>
        <w:t xml:space="preserve">01 </w:t>
      </w:r>
      <w:r w:rsidR="00126378" w:rsidRPr="00866D59">
        <w:rPr>
          <w:rFonts w:eastAsia="Times New Roman" w:cs="Times New Roman"/>
          <w:szCs w:val="28"/>
          <w:lang w:eastAsia="ru-RU"/>
        </w:rPr>
        <w:t>д</w:t>
      </w:r>
      <w:r w:rsidR="00A74ED2" w:rsidRPr="00866D59">
        <w:rPr>
          <w:rFonts w:eastAsia="Times New Roman" w:cs="Times New Roman"/>
          <w:szCs w:val="28"/>
          <w:lang w:eastAsia="ru-RU"/>
        </w:rPr>
        <w:t xml:space="preserve">о </w:t>
      </w:r>
      <w:r w:rsidR="008C650D" w:rsidRPr="00866D59">
        <w:rPr>
          <w:rFonts w:eastAsia="Times New Roman" w:cs="Times New Roman"/>
          <w:szCs w:val="28"/>
          <w:lang w:eastAsia="ru-RU"/>
        </w:rPr>
        <w:t>44</w:t>
      </w:r>
      <w:r w:rsidR="00A74ED2" w:rsidRPr="00866D59">
        <w:rPr>
          <w:rFonts w:eastAsia="Times New Roman" w:cs="Times New Roman"/>
          <w:szCs w:val="28"/>
          <w:lang w:eastAsia="ru-RU"/>
        </w:rPr>
        <w:t>99.49.49, а также</w:t>
      </w:r>
      <w:del w:id="11" w:author="Афанасьев Роман Сергеевич" w:date="2025-03-28T16:45:00Z">
        <w:r w:rsidR="00A74ED2" w:rsidRPr="00866D59" w:rsidDel="007B3725">
          <w:rPr>
            <w:rFonts w:eastAsia="Times New Roman" w:cs="Times New Roman"/>
            <w:szCs w:val="28"/>
            <w:lang w:eastAsia="ru-RU"/>
          </w:rPr>
          <w:delText xml:space="preserve"> </w:delText>
        </w:r>
        <w:r w:rsidR="008C650D" w:rsidRPr="00866D59" w:rsidDel="007B3725">
          <w:rPr>
            <w:rFonts w:eastAsia="Times New Roman" w:cs="Times New Roman"/>
            <w:szCs w:val="28"/>
            <w:lang w:eastAsia="ru-RU"/>
          </w:rPr>
          <w:delText>44</w:delText>
        </w:r>
        <w:r w:rsidR="00A74ED2" w:rsidRPr="00866D59" w:rsidDel="007B3725">
          <w:rPr>
            <w:rFonts w:eastAsia="Times New Roman" w:cs="Times New Roman"/>
            <w:szCs w:val="28"/>
            <w:lang w:eastAsia="ru-RU"/>
          </w:rPr>
          <w:delText>99.49.49.1,</w:delText>
        </w:r>
      </w:del>
      <w:r w:rsidR="00A74ED2" w:rsidRPr="00866D59">
        <w:rPr>
          <w:rFonts w:eastAsia="Times New Roman" w:cs="Times New Roman"/>
          <w:szCs w:val="28"/>
          <w:lang w:eastAsia="ru-RU"/>
        </w:rPr>
        <w:t xml:space="preserve"> </w:t>
      </w:r>
      <w:r w:rsidR="008C650D" w:rsidRPr="00866D59">
        <w:rPr>
          <w:rFonts w:eastAsia="Times New Roman" w:cs="Times New Roman"/>
          <w:szCs w:val="28"/>
          <w:lang w:eastAsia="ru-RU"/>
        </w:rPr>
        <w:t>44</w:t>
      </w:r>
      <w:r w:rsidR="00A74ED2" w:rsidRPr="00866D59">
        <w:rPr>
          <w:rFonts w:eastAsia="Times New Roman" w:cs="Times New Roman"/>
          <w:szCs w:val="28"/>
          <w:lang w:eastAsia="ru-RU"/>
        </w:rPr>
        <w:t xml:space="preserve">99.49.349.1; </w:t>
      </w:r>
      <w:del w:id="12" w:author="Афанасьев Роман Сергеевич" w:date="2025-03-28T16:45:00Z">
        <w:r w:rsidR="00A74ED2" w:rsidRPr="00866D59" w:rsidDel="007B3725">
          <w:rPr>
            <w:rFonts w:eastAsia="Times New Roman" w:cs="Times New Roman"/>
            <w:szCs w:val="28"/>
            <w:lang w:eastAsia="ru-RU"/>
          </w:rPr>
          <w:delText xml:space="preserve">по строке </w:delText>
        </w:r>
        <w:r w:rsidR="008C650D" w:rsidRPr="00866D59" w:rsidDel="007B3725">
          <w:rPr>
            <w:rFonts w:eastAsia="Times New Roman" w:cs="Times New Roman"/>
            <w:szCs w:val="28"/>
            <w:lang w:eastAsia="ru-RU"/>
          </w:rPr>
          <w:delText>44</w:delText>
        </w:r>
        <w:r w:rsidR="00A74ED2" w:rsidRPr="00866D59" w:rsidDel="007B3725">
          <w:rPr>
            <w:rFonts w:eastAsia="Times New Roman" w:cs="Times New Roman"/>
            <w:szCs w:val="28"/>
            <w:lang w:eastAsia="ru-RU"/>
          </w:rPr>
          <w:delText xml:space="preserve">99.49.49.1 отражаются суммы строк </w:delText>
        </w:r>
        <w:r w:rsidR="008C650D" w:rsidRPr="00866D59" w:rsidDel="007B3725">
          <w:rPr>
            <w:rFonts w:eastAsia="Times New Roman" w:cs="Times New Roman"/>
            <w:szCs w:val="28"/>
            <w:lang w:eastAsia="ru-RU"/>
          </w:rPr>
          <w:delText>44</w:delText>
        </w:r>
        <w:r w:rsidR="00A74ED2" w:rsidRPr="00866D59" w:rsidDel="007B3725">
          <w:rPr>
            <w:rFonts w:eastAsia="Times New Roman" w:cs="Times New Roman"/>
            <w:szCs w:val="28"/>
            <w:lang w:eastAsia="ru-RU"/>
          </w:rPr>
          <w:delText xml:space="preserve">99.49.50, </w:delText>
        </w:r>
        <w:r w:rsidR="008C650D" w:rsidRPr="00866D59" w:rsidDel="007B3725">
          <w:rPr>
            <w:rFonts w:eastAsia="Times New Roman" w:cs="Times New Roman"/>
            <w:szCs w:val="28"/>
            <w:lang w:eastAsia="ru-RU"/>
          </w:rPr>
          <w:delText>44</w:delText>
        </w:r>
        <w:r w:rsidR="00A74ED2" w:rsidRPr="00866D59" w:rsidDel="007B3725">
          <w:rPr>
            <w:rFonts w:eastAsia="Times New Roman" w:cs="Times New Roman"/>
            <w:szCs w:val="28"/>
            <w:lang w:eastAsia="ru-RU"/>
          </w:rPr>
          <w:delText xml:space="preserve">99.49.150, </w:delText>
        </w:r>
        <w:r w:rsidR="008C650D" w:rsidRPr="00866D59" w:rsidDel="007B3725">
          <w:rPr>
            <w:rFonts w:eastAsia="Times New Roman" w:cs="Times New Roman"/>
            <w:szCs w:val="28"/>
            <w:lang w:eastAsia="ru-RU"/>
          </w:rPr>
          <w:delText>44</w:delText>
        </w:r>
        <w:r w:rsidR="00A74ED2" w:rsidRPr="00866D59" w:rsidDel="007B3725">
          <w:rPr>
            <w:rFonts w:eastAsia="Times New Roman" w:cs="Times New Roman"/>
            <w:szCs w:val="28"/>
            <w:lang w:eastAsia="ru-RU"/>
          </w:rPr>
          <w:delText xml:space="preserve">99.49.250; по строке </w:delText>
        </w:r>
        <w:r w:rsidR="008C650D" w:rsidRPr="00866D59" w:rsidDel="007B3725">
          <w:rPr>
            <w:rFonts w:eastAsia="Times New Roman" w:cs="Times New Roman"/>
            <w:szCs w:val="28"/>
            <w:lang w:eastAsia="ru-RU"/>
          </w:rPr>
          <w:delText>44</w:delText>
        </w:r>
        <w:r w:rsidR="00A74ED2" w:rsidRPr="00866D59" w:rsidDel="007B3725">
          <w:rPr>
            <w:rFonts w:eastAsia="Times New Roman" w:cs="Times New Roman"/>
            <w:szCs w:val="28"/>
            <w:lang w:eastAsia="ru-RU"/>
          </w:rPr>
          <w:delText xml:space="preserve">99.49.50 отражаются суммы </w:delText>
        </w:r>
        <w:r w:rsidR="00126378" w:rsidRPr="00866D59" w:rsidDel="007B3725">
          <w:rPr>
            <w:rFonts w:eastAsia="Times New Roman" w:cs="Times New Roman"/>
            <w:szCs w:val="28"/>
            <w:lang w:eastAsia="ru-RU"/>
          </w:rPr>
          <w:delText xml:space="preserve">строк </w:delText>
        </w:r>
        <w:r w:rsidR="00A74ED2" w:rsidRPr="00866D59" w:rsidDel="007B3725">
          <w:rPr>
            <w:rFonts w:eastAsia="Times New Roman" w:cs="Times New Roman"/>
            <w:szCs w:val="28"/>
            <w:lang w:eastAsia="ru-RU"/>
          </w:rPr>
          <w:delText xml:space="preserve">с </w:delText>
        </w:r>
        <w:r w:rsidR="008C650D" w:rsidRPr="00866D59" w:rsidDel="007B3725">
          <w:rPr>
            <w:rFonts w:eastAsia="Times New Roman" w:cs="Times New Roman"/>
            <w:szCs w:val="28"/>
            <w:lang w:eastAsia="ru-RU"/>
          </w:rPr>
          <w:delText>44</w:delText>
        </w:r>
        <w:r w:rsidR="00A74ED2" w:rsidRPr="00866D59" w:rsidDel="007B3725">
          <w:rPr>
            <w:rFonts w:eastAsia="Times New Roman" w:cs="Times New Roman"/>
            <w:szCs w:val="28"/>
            <w:lang w:eastAsia="ru-RU"/>
          </w:rPr>
          <w:delText>99.49.51 до</w:delText>
        </w:r>
        <w:r w:rsidR="008F5C88" w:rsidDel="007B3725">
          <w:rPr>
            <w:rFonts w:eastAsia="Times New Roman" w:cs="Times New Roman"/>
            <w:szCs w:val="28"/>
            <w:lang w:eastAsia="ru-RU"/>
          </w:rPr>
          <w:delText xml:space="preserve"> </w:delText>
        </w:r>
        <w:r w:rsidR="008C650D" w:rsidRPr="00866D59" w:rsidDel="007B3725">
          <w:rPr>
            <w:rFonts w:eastAsia="Times New Roman" w:cs="Times New Roman"/>
            <w:szCs w:val="28"/>
            <w:lang w:eastAsia="ru-RU"/>
          </w:rPr>
          <w:delText>44</w:delText>
        </w:r>
        <w:r w:rsidR="00A74ED2" w:rsidRPr="00866D59" w:rsidDel="007B3725">
          <w:rPr>
            <w:rFonts w:eastAsia="Times New Roman" w:cs="Times New Roman"/>
            <w:szCs w:val="28"/>
            <w:lang w:eastAsia="ru-RU"/>
          </w:rPr>
          <w:delText xml:space="preserve">99.49.149; по строке </w:delText>
        </w:r>
        <w:r w:rsidR="008C650D" w:rsidRPr="00866D59" w:rsidDel="007B3725">
          <w:rPr>
            <w:rFonts w:eastAsia="Times New Roman" w:cs="Times New Roman"/>
            <w:szCs w:val="28"/>
            <w:lang w:eastAsia="ru-RU"/>
          </w:rPr>
          <w:delText>44</w:delText>
        </w:r>
        <w:r w:rsidR="00A74ED2" w:rsidRPr="00866D59" w:rsidDel="007B3725">
          <w:rPr>
            <w:rFonts w:eastAsia="Times New Roman" w:cs="Times New Roman"/>
            <w:szCs w:val="28"/>
            <w:lang w:eastAsia="ru-RU"/>
          </w:rPr>
          <w:delText xml:space="preserve">99.49.150 отражаются суммы строк с </w:delText>
        </w:r>
        <w:r w:rsidR="008C650D" w:rsidRPr="00866D59" w:rsidDel="007B3725">
          <w:rPr>
            <w:rFonts w:eastAsia="Times New Roman" w:cs="Times New Roman"/>
            <w:szCs w:val="28"/>
            <w:lang w:eastAsia="ru-RU"/>
          </w:rPr>
          <w:delText>44</w:delText>
        </w:r>
        <w:r w:rsidR="00A74ED2" w:rsidRPr="00866D59" w:rsidDel="007B3725">
          <w:rPr>
            <w:rFonts w:eastAsia="Times New Roman" w:cs="Times New Roman"/>
            <w:szCs w:val="28"/>
            <w:lang w:eastAsia="ru-RU"/>
          </w:rPr>
          <w:delText xml:space="preserve">99.49.151 </w:delText>
        </w:r>
        <w:r w:rsidR="00126378" w:rsidRPr="00866D59" w:rsidDel="007B3725">
          <w:rPr>
            <w:rFonts w:eastAsia="Times New Roman" w:cs="Times New Roman"/>
            <w:szCs w:val="28"/>
            <w:lang w:eastAsia="ru-RU"/>
          </w:rPr>
          <w:delText>д</w:delText>
        </w:r>
        <w:r w:rsidR="00A74ED2" w:rsidRPr="00866D59" w:rsidDel="007B3725">
          <w:rPr>
            <w:rFonts w:eastAsia="Times New Roman" w:cs="Times New Roman"/>
            <w:szCs w:val="28"/>
            <w:lang w:eastAsia="ru-RU"/>
          </w:rPr>
          <w:delText xml:space="preserve">о </w:delText>
        </w:r>
        <w:r w:rsidR="008C650D" w:rsidRPr="00866D59" w:rsidDel="007B3725">
          <w:rPr>
            <w:rFonts w:eastAsia="Times New Roman" w:cs="Times New Roman"/>
            <w:szCs w:val="28"/>
            <w:lang w:eastAsia="ru-RU"/>
          </w:rPr>
          <w:delText>44</w:delText>
        </w:r>
        <w:r w:rsidR="00A74ED2" w:rsidRPr="00866D59" w:rsidDel="007B3725">
          <w:rPr>
            <w:rFonts w:eastAsia="Times New Roman" w:cs="Times New Roman"/>
            <w:szCs w:val="28"/>
            <w:lang w:eastAsia="ru-RU"/>
          </w:rPr>
          <w:delText xml:space="preserve">99.49.249; по строке </w:delText>
        </w:r>
        <w:r w:rsidR="008C650D" w:rsidRPr="00866D59" w:rsidDel="007B3725">
          <w:rPr>
            <w:rFonts w:eastAsia="Times New Roman" w:cs="Times New Roman"/>
            <w:szCs w:val="28"/>
            <w:lang w:eastAsia="ru-RU"/>
          </w:rPr>
          <w:delText>44</w:delText>
        </w:r>
        <w:r w:rsidR="00A74ED2" w:rsidRPr="00866D59" w:rsidDel="007B3725">
          <w:rPr>
            <w:rFonts w:eastAsia="Times New Roman" w:cs="Times New Roman"/>
            <w:szCs w:val="28"/>
            <w:lang w:eastAsia="ru-RU"/>
          </w:rPr>
          <w:delText xml:space="preserve">99.49.250 отражаются суммы строк с </w:delText>
        </w:r>
        <w:r w:rsidR="008C650D" w:rsidRPr="00866D59" w:rsidDel="007B3725">
          <w:rPr>
            <w:rFonts w:eastAsia="Times New Roman" w:cs="Times New Roman"/>
            <w:szCs w:val="28"/>
            <w:lang w:eastAsia="ru-RU"/>
          </w:rPr>
          <w:delText>44</w:delText>
        </w:r>
        <w:r w:rsidR="00A74ED2" w:rsidRPr="00866D59" w:rsidDel="007B3725">
          <w:rPr>
            <w:rFonts w:eastAsia="Times New Roman" w:cs="Times New Roman"/>
            <w:szCs w:val="28"/>
            <w:lang w:eastAsia="ru-RU"/>
          </w:rPr>
          <w:delText xml:space="preserve">99.49.251 до </w:delText>
        </w:r>
        <w:r w:rsidR="008C650D" w:rsidRPr="00866D59" w:rsidDel="007B3725">
          <w:rPr>
            <w:rFonts w:eastAsia="Times New Roman" w:cs="Times New Roman"/>
            <w:szCs w:val="28"/>
            <w:lang w:eastAsia="ru-RU"/>
          </w:rPr>
          <w:delText>44</w:delText>
        </w:r>
        <w:r w:rsidR="00A74ED2" w:rsidRPr="00866D59" w:rsidDel="007B3725">
          <w:rPr>
            <w:rFonts w:eastAsia="Times New Roman" w:cs="Times New Roman"/>
            <w:szCs w:val="28"/>
            <w:lang w:eastAsia="ru-RU"/>
          </w:rPr>
          <w:delText xml:space="preserve">99.49.349; </w:delText>
        </w:r>
      </w:del>
      <w:r w:rsidR="00A74ED2" w:rsidRPr="00866D59">
        <w:rPr>
          <w:rFonts w:eastAsia="Times New Roman" w:cs="Times New Roman"/>
          <w:szCs w:val="28"/>
          <w:lang w:eastAsia="ru-RU"/>
        </w:rPr>
        <w:t xml:space="preserve">по строке </w:t>
      </w:r>
      <w:r w:rsidR="008C650D" w:rsidRPr="00866D59">
        <w:rPr>
          <w:rFonts w:eastAsia="Times New Roman" w:cs="Times New Roman"/>
          <w:szCs w:val="28"/>
          <w:lang w:eastAsia="ru-RU"/>
        </w:rPr>
        <w:t>44</w:t>
      </w:r>
      <w:r w:rsidR="00A74ED2" w:rsidRPr="00866D59">
        <w:rPr>
          <w:rFonts w:eastAsia="Times New Roman" w:cs="Times New Roman"/>
          <w:szCs w:val="28"/>
          <w:lang w:eastAsia="ru-RU"/>
        </w:rPr>
        <w:t xml:space="preserve">99.49.349.1 отражаются суммы строк с </w:t>
      </w:r>
      <w:r w:rsidR="008C650D" w:rsidRPr="00866D59">
        <w:rPr>
          <w:rFonts w:eastAsia="Times New Roman" w:cs="Times New Roman"/>
          <w:szCs w:val="28"/>
          <w:lang w:eastAsia="ru-RU"/>
        </w:rPr>
        <w:t>44</w:t>
      </w:r>
      <w:r w:rsidR="00A74ED2" w:rsidRPr="00866D59">
        <w:rPr>
          <w:rFonts w:eastAsia="Times New Roman" w:cs="Times New Roman"/>
          <w:szCs w:val="28"/>
          <w:lang w:eastAsia="ru-RU"/>
        </w:rPr>
        <w:t>99.50 до</w:t>
      </w:r>
      <w:r w:rsidR="008C650D" w:rsidRPr="00866D59">
        <w:rPr>
          <w:rFonts w:eastAsia="Times New Roman" w:cs="Times New Roman"/>
          <w:szCs w:val="28"/>
          <w:lang w:eastAsia="ru-RU"/>
        </w:rPr>
        <w:t xml:space="preserve"> 44</w:t>
      </w:r>
      <w:r w:rsidR="00A74ED2" w:rsidRPr="00866D59">
        <w:rPr>
          <w:rFonts w:eastAsia="Times New Roman" w:cs="Times New Roman"/>
          <w:szCs w:val="28"/>
          <w:lang w:eastAsia="ru-RU"/>
        </w:rPr>
        <w:t xml:space="preserve">99.500; </w:t>
      </w:r>
      <w:r w:rsidRPr="00866D59">
        <w:rPr>
          <w:rFonts w:eastAsia="Times New Roman" w:cs="Times New Roman"/>
          <w:szCs w:val="28"/>
          <w:lang w:eastAsia="ru-RU"/>
        </w:rPr>
        <w:t xml:space="preserve">по строке 4700 отражаются суммы строк 4701, 4702, 4705, 4800; </w:t>
      </w:r>
      <w:r w:rsidRPr="00866D59">
        <w:rPr>
          <w:rFonts w:eastAsia="Times New Roman" w:cs="Times New Roman"/>
          <w:szCs w:val="28"/>
          <w:lang w:eastAsia="ru-RU"/>
        </w:rPr>
        <w:br/>
        <w:t xml:space="preserve">по строкам 3701, 3800, 3901, 4000, 4100, 4200, 4301, 4400, 4500, 4600, 4701, 4702, </w:t>
      </w:r>
      <w:r w:rsidRPr="00866D59">
        <w:rPr>
          <w:rFonts w:eastAsia="Times New Roman" w:cs="Times New Roman"/>
          <w:szCs w:val="28"/>
          <w:lang w:eastAsia="ru-RU"/>
        </w:rPr>
        <w:lastRenderedPageBreak/>
        <w:t>4705, 4800 отражаются суммы строк, входящих в указанные строки, с учетом следующих особенностей:</w:t>
      </w:r>
    </w:p>
    <w:p w14:paraId="32A78D23" w14:textId="104C16F1"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а)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договоров (соглашений) в рамках реализации вопросов местного значения городского округа с внутригородским делением (пункт 3.1 таблицы 1 свода реестров муниципальных образований), по строкам, входящим в строку 3701, отражаются мероприятия, предусмотренные частью 1 статьи 16 и частью 1 статьи 16.2 Закона </w:t>
      </w:r>
      <w:r w:rsidR="00A15D7F">
        <w:rPr>
          <w:rFonts w:eastAsia="Times New Roman" w:cs="Times New Roman"/>
          <w:szCs w:val="28"/>
          <w:lang w:eastAsia="ru-RU"/>
        </w:rPr>
        <w:t>№ </w:t>
      </w:r>
      <w:r w:rsidRPr="00866D59">
        <w:rPr>
          <w:rFonts w:eastAsia="Times New Roman" w:cs="Times New Roman"/>
          <w:szCs w:val="28"/>
          <w:lang w:eastAsia="ru-RU"/>
        </w:rPr>
        <w:t xml:space="preserve">131-ФЗ, за исключением мероприятий, установленных законом субъекта Российской Федерации, уставом городского округа с внутригородским делением и уставом внутригородского района в качестве вопросов местного значения внутригородского района на основании частей 2 и 3 статьи 16.2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60DE46D6" w14:textId="1C2A1876"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б)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договоров (соглашений) в рамках реализации полномочий органов местного самоуправления городского округа с внутригородским делением по решению вопросов местного значения городского округа с внутригородским делением (пункт 3.2 таблицы 1 свода реестров муниципальных образований), по строкам, входящим в строку 3800, отражаются мероприятия, предусмотренные частями 1 и 1.1 статьи 17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4A5078C0" w14:textId="3DC01FBA"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договоров (соглашений) в рамках реализации органами местного самоуправления городского округа с внутригородским делением права на решение вопросов, не отнесенных к вопросам местного значения городского округа с внутригородским делением, по перечню, предусмотренному Законом </w:t>
      </w:r>
      <w:r w:rsidR="00A15D7F">
        <w:rPr>
          <w:rFonts w:eastAsia="Times New Roman" w:cs="Times New Roman"/>
          <w:szCs w:val="28"/>
          <w:lang w:eastAsia="ru-RU"/>
        </w:rPr>
        <w:t>№ </w:t>
      </w:r>
      <w:r w:rsidRPr="00866D59">
        <w:rPr>
          <w:rFonts w:eastAsia="Times New Roman" w:cs="Times New Roman"/>
          <w:szCs w:val="28"/>
          <w:lang w:eastAsia="ru-RU"/>
        </w:rPr>
        <w:t xml:space="preserve">131-ФЗ (пункт 3.3.1 таблицы 1 свода реестров муниципальных образований), по строкам, входящим в строку 3901, отражаются мероприятия, предусмотренные частью 1 статьи 16.1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0C354501" w14:textId="609FD88B"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г)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договоров (соглашений) в рамках реализации органами местного самоуправления городского округа с внутригородским делением права на решение вопросов, не отнесенных к вопросам местного значения городского округа с внутригородским делением, по участию городского округа с внутригородским делением в осуществлении государственных полномочий (не переданных в соответствии со статьей 19 Закона </w:t>
      </w:r>
      <w:r w:rsidR="00A15D7F">
        <w:rPr>
          <w:rFonts w:eastAsia="Times New Roman" w:cs="Times New Roman"/>
          <w:szCs w:val="28"/>
          <w:lang w:eastAsia="ru-RU"/>
        </w:rPr>
        <w:t>№ </w:t>
      </w:r>
      <w:r w:rsidRPr="00866D59">
        <w:rPr>
          <w:rFonts w:eastAsia="Times New Roman" w:cs="Times New Roman"/>
          <w:szCs w:val="28"/>
          <w:lang w:eastAsia="ru-RU"/>
        </w:rPr>
        <w:t xml:space="preserve">131-ФЗ), если это участие предусмотрено федеральными законами (пункт 3.3.2 таблицы 1 свода реестров муниципальных образований), по строкам, входящим в строку 4000, отражаются мероприятия согласно части 2 статьи 16.1 Закона </w:t>
      </w:r>
      <w:r w:rsidR="00A15D7F">
        <w:rPr>
          <w:rFonts w:eastAsia="Times New Roman" w:cs="Times New Roman"/>
          <w:szCs w:val="28"/>
          <w:lang w:eastAsia="ru-RU"/>
        </w:rPr>
        <w:t>№ </w:t>
      </w:r>
      <w:r w:rsidRPr="00866D59">
        <w:rPr>
          <w:rFonts w:eastAsia="Times New Roman" w:cs="Times New Roman"/>
          <w:szCs w:val="28"/>
          <w:lang w:eastAsia="ru-RU"/>
        </w:rPr>
        <w:t xml:space="preserve">131-ФЗ </w:t>
      </w:r>
      <w:r w:rsidRPr="00866D59">
        <w:rPr>
          <w:rFonts w:eastAsia="Times New Roman" w:cs="Times New Roman"/>
          <w:szCs w:val="28"/>
          <w:lang w:eastAsia="ru-RU"/>
        </w:rPr>
        <w:br/>
        <w:t>(за исключением мероприятий, предусмотренных в пункте 3.3.3 таблицы 1 свода реестров муниципальных образований);</w:t>
      </w:r>
    </w:p>
    <w:p w14:paraId="72A4F660" w14:textId="5FCFBF3E"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д) в группе расходных обязательств муниципального образования, возникших в результате принятия нормативных правовых актов городского округа с </w:t>
      </w:r>
      <w:r w:rsidRPr="00866D59">
        <w:rPr>
          <w:rFonts w:eastAsia="Times New Roman" w:cs="Times New Roman"/>
          <w:szCs w:val="28"/>
          <w:lang w:eastAsia="ru-RU"/>
        </w:rPr>
        <w:lastRenderedPageBreak/>
        <w:t xml:space="preserve">внутригородским делением, заключения договоров (соглашений) в рамках реализации органами местного самоуправления городского округа права устанавливать за счет местного бюджета дополнительные меры социальной помощи для отдельных категорий граждан вне зависимости от наличия в федеральных законах положений, устанавливающих указанное право (пункт 3.3.3 таблицы 1 свода реестров муниципальных образований), по строкам, входящим в строку 4100, отражаются мероприятия согласно части 5 статьи 20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3D8CB7DD" w14:textId="3CA8B405"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е)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договоров (соглашений) в рамках реализации органами местного самоуправления городского округа с внутригородским делением права на решение вопросов, не отнесенных к вопросам местного значения городского округа с внутригородским делением, по реализации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(пункт 3.3.4 таблицы 1 свода реестров муниципальных образований), по строкам, входящим в строку 4200, отражаются мероприятия согласно части 2 статьи 16.1 Закона </w:t>
      </w:r>
      <w:r w:rsidR="00A15D7F">
        <w:rPr>
          <w:rFonts w:eastAsia="Times New Roman" w:cs="Times New Roman"/>
          <w:szCs w:val="28"/>
          <w:lang w:eastAsia="ru-RU"/>
        </w:rPr>
        <w:t>№ </w:t>
      </w:r>
      <w:r w:rsidRPr="00866D59">
        <w:rPr>
          <w:rFonts w:eastAsia="Times New Roman" w:cs="Times New Roman"/>
          <w:szCs w:val="28"/>
          <w:lang w:eastAsia="ru-RU"/>
        </w:rPr>
        <w:t>131-ФЗ (за исключением мероприятий, предусмотренных в пункте 3.3.2 таблицы 1 свода реестров муниципальных образований);</w:t>
      </w:r>
    </w:p>
    <w:p w14:paraId="5A765DD8" w14:textId="6CFAC9A4"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ж)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договоров (соглашений) в рамках реализации органами местного самоуправления городского округа с внутригородским делением отдельных государственных полномочий, переданных органами государственной власти Российской Федерации, за счет субвенций, предоставленных из федерального бюджета (пункт 3.4.1 таблицы 1 свода реестров муниципальных образований), по строкам, входящим в строку 4301, отражаются мероприятия в соответствии с абзацем первым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09FB0907" w14:textId="37A2BCFE"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з)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договоров (соглашений) в рамках реализации органами местного самоуправления городского округа с внутригородским делением отдельных государственных полномочий, переданных органами государственной власти субъекта Российской Федерации, за счет субвенций, предоставленных из бюджета субъекта Российской Федерации (пункт 3.4.2 таблицы 1 свода реестров муниципальных образований), по строкам, входящим в строку 4400, отражаются мероприятия в соответствии с абзацем первым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7E96180C" w14:textId="1F45F198"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и)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договоров (соглашений) в рамках реализации органами местного самоуправления городского округа с внутригородским делением отдельных государственных полномочий, переданных </w:t>
      </w:r>
      <w:r w:rsidRPr="00866D59">
        <w:rPr>
          <w:rFonts w:eastAsia="Times New Roman" w:cs="Times New Roman"/>
          <w:szCs w:val="28"/>
          <w:lang w:eastAsia="ru-RU"/>
        </w:rPr>
        <w:lastRenderedPageBreak/>
        <w:t xml:space="preserve">органами государственной власти Российской Федерации и (или) органами государственной власти субъекта Российской Федерации, за счет собственных доходов и источников финансирования дефицита бюджета городского округа с внутригородским делением (пункт 3.4.3 таблицы 1 свода реестров муниципальных образований), по строкам, входящим в строку 4500, отражаются мероприятия в соответствии с абзацем вторым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5F2581A3" w14:textId="3D1A7106"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к) в группе расходных обязательств по отдельным государственным полномочиям, не переданным, но осуществляемым органами местного самоуправления городского округа с внутригородским делением за счет субвенций из бюджета субъекта Российской Федерации (пункт 3.5 таблицы 1 свода реестров муниципальных образований), по строкам, входящим в строку 4600, отражаются мероприятия в соответствии с пунктом </w:t>
      </w:r>
      <w:r w:rsidR="00B05202" w:rsidRPr="00866D59">
        <w:rPr>
          <w:rFonts w:eastAsia="Times New Roman" w:cs="Times New Roman"/>
          <w:szCs w:val="28"/>
          <w:lang w:eastAsia="ru-RU"/>
        </w:rPr>
        <w:t>27</w:t>
      </w:r>
      <w:r w:rsidRPr="00866D59">
        <w:rPr>
          <w:rFonts w:eastAsia="Times New Roman" w:cs="Times New Roman"/>
          <w:szCs w:val="28"/>
          <w:lang w:eastAsia="ru-RU"/>
        </w:rPr>
        <w:t xml:space="preserve"> </w:t>
      </w:r>
      <w:r w:rsidR="002D7E3A" w:rsidRPr="00866D59">
        <w:rPr>
          <w:rFonts w:eastAsia="Times New Roman" w:cs="Times New Roman"/>
          <w:szCs w:val="28"/>
          <w:lang w:eastAsia="ru-RU"/>
        </w:rPr>
        <w:t>части 1</w:t>
      </w:r>
      <w:r w:rsidRPr="00866D59">
        <w:rPr>
          <w:rFonts w:eastAsia="Times New Roman" w:cs="Times New Roman"/>
          <w:szCs w:val="28"/>
          <w:lang w:eastAsia="ru-RU"/>
        </w:rPr>
        <w:t xml:space="preserve"> статьи </w:t>
      </w:r>
      <w:r w:rsidR="00B05202" w:rsidRPr="00866D59">
        <w:rPr>
          <w:rFonts w:eastAsia="Times New Roman" w:cs="Times New Roman"/>
          <w:szCs w:val="28"/>
          <w:lang w:eastAsia="ru-RU"/>
        </w:rPr>
        <w:t>44</w:t>
      </w:r>
      <w:r w:rsidRPr="00866D59">
        <w:rPr>
          <w:rFonts w:eastAsia="Times New Roman" w:cs="Times New Roman"/>
          <w:szCs w:val="28"/>
          <w:lang w:eastAsia="ru-RU"/>
        </w:rPr>
        <w:t xml:space="preserve"> Закона</w:t>
      </w:r>
      <w:r w:rsidR="00443CF6" w:rsidRPr="00866D59">
        <w:rPr>
          <w:rFonts w:eastAsia="Times New Roman" w:cs="Times New Roman"/>
          <w:szCs w:val="28"/>
          <w:lang w:eastAsia="ru-RU"/>
        </w:rPr>
        <w:t xml:space="preserve"> </w:t>
      </w:r>
      <w:r w:rsidR="00A15D7F">
        <w:rPr>
          <w:rFonts w:eastAsia="Times New Roman" w:cs="Times New Roman"/>
          <w:szCs w:val="28"/>
          <w:lang w:eastAsia="ru-RU"/>
        </w:rPr>
        <w:t>№ </w:t>
      </w:r>
      <w:r w:rsidR="00B05202" w:rsidRPr="00866D59">
        <w:rPr>
          <w:rFonts w:eastAsia="Times New Roman" w:cs="Times New Roman"/>
          <w:szCs w:val="28"/>
          <w:lang w:eastAsia="ru-RU"/>
        </w:rPr>
        <w:t>414</w:t>
      </w:r>
      <w:r w:rsidRPr="00866D59">
        <w:rPr>
          <w:rFonts w:eastAsia="Times New Roman" w:cs="Times New Roman"/>
          <w:szCs w:val="28"/>
          <w:lang w:eastAsia="ru-RU"/>
        </w:rPr>
        <w:t>-ФЗ;</w:t>
      </w:r>
    </w:p>
    <w:p w14:paraId="26A57EBA" w14:textId="468B5832"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л)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соглашений, предусматривающих предоставление межбюджетных трансфертов из бюджета городского округа с внутригородским делением другим бюджетам бюджетной системы Российской Федерации, в части предоставления дотаций на выравнивание бюджетной обеспеченности внутригородских районов (пункт 3.6.1 таблицы 1 свода реестров муниципальных образований), по строке 4701 отражаются мероприятия, предусмотренные статьей 60 Закона </w:t>
      </w:r>
      <w:r w:rsidR="00A15D7F">
        <w:rPr>
          <w:rFonts w:eastAsia="Times New Roman" w:cs="Times New Roman"/>
          <w:szCs w:val="28"/>
          <w:lang w:eastAsia="ru-RU"/>
        </w:rPr>
        <w:t>№ </w:t>
      </w:r>
      <w:r w:rsidRPr="00866D59">
        <w:rPr>
          <w:rFonts w:eastAsia="Times New Roman" w:cs="Times New Roman"/>
          <w:szCs w:val="28"/>
          <w:lang w:eastAsia="ru-RU"/>
        </w:rPr>
        <w:t>131-ФЗ и статьей 142.8 Бюджетного кодекса Российской Федерации;</w:t>
      </w:r>
    </w:p>
    <w:p w14:paraId="0B84BA22" w14:textId="6408EF34"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м)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соглашений, предусматривающих предоставление межбюджетных трансфертов из бюджета городского округа с внутригородским делением другим бюджетам бюджетной системы Российской Федерации, в части предоставления субсидий в бюджет субъекта Российской Федерации (пункт 3.6.2 таблицы 1 свода реестров муниципальных образований), по строке 4702 отражаются мероприятия, предусмотренные частью 1 статьи 65 Закона </w:t>
      </w:r>
      <w:r w:rsidR="00A15D7F">
        <w:rPr>
          <w:rFonts w:eastAsia="Times New Roman" w:cs="Times New Roman"/>
          <w:szCs w:val="28"/>
          <w:lang w:eastAsia="ru-RU"/>
        </w:rPr>
        <w:t>№ </w:t>
      </w:r>
      <w:r w:rsidRPr="00866D59">
        <w:rPr>
          <w:rFonts w:eastAsia="Times New Roman" w:cs="Times New Roman"/>
          <w:szCs w:val="28"/>
          <w:lang w:eastAsia="ru-RU"/>
        </w:rPr>
        <w:t>131-ФЗ и статьей 142.2 Бюджетного кодекса Российской Федерации;</w:t>
      </w:r>
    </w:p>
    <w:p w14:paraId="61B5320D" w14:textId="788DBA8C"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н)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соглашений, предусматривающих предоставление межбюджетных трансфертов из бюджета городского округа с внутригородским делением другим бюджетам бюджетной системы Российской Федерации, в части предоставления субвенций в бюджеты внутригородских районов, предоставленных из федерального бюджета и (или) бюджета субъекта Российской Федерации, в случае наделения федеральным законом и (или) законом субъекта Российской Федерации органов местного самоуправления городского округа с внутригородским делением полномочиями органов государственной власти по расчету и предоставлению субвенций бюджетам внутригородских районов (пункт 3.6.3 таблицы 1 свода реестров муниципальных образований), по строкам, входящим в строку 4703, отражаются мероприятия, предусмотренные статьей 63 </w:t>
      </w:r>
      <w:r w:rsidRPr="00866D59">
        <w:rPr>
          <w:rFonts w:eastAsia="Times New Roman" w:cs="Times New Roman"/>
          <w:szCs w:val="28"/>
          <w:lang w:eastAsia="ru-RU"/>
        </w:rPr>
        <w:lastRenderedPageBreak/>
        <w:t xml:space="preserve">Закона </w:t>
      </w:r>
      <w:r w:rsidR="00A15D7F">
        <w:rPr>
          <w:rFonts w:eastAsia="Times New Roman" w:cs="Times New Roman"/>
          <w:szCs w:val="28"/>
          <w:lang w:eastAsia="ru-RU"/>
        </w:rPr>
        <w:t>№ </w:t>
      </w:r>
      <w:r w:rsidRPr="00866D59">
        <w:rPr>
          <w:rFonts w:eastAsia="Times New Roman" w:cs="Times New Roman"/>
          <w:szCs w:val="28"/>
          <w:lang w:eastAsia="ru-RU"/>
        </w:rPr>
        <w:t>131-ФЗ и пунктом 5 статьи 140 Бюджетного кодекса Российской Федерации;</w:t>
      </w:r>
    </w:p>
    <w:p w14:paraId="3DCAA8DF" w14:textId="114DF00C"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о) в группе расходных обязательств муниципального образования, возникших в результате принятия нормативных правовых актов городского округа с внутригородским делением, заключения соглашений, предусматривающих предоставление межбюджетных трансфертов из бюджета городского округа с внутригородским делением другим бюджетам бюджетной системы Российской Федерации, в части предоставления иных межбюджетных трансфертов (пункт 3.6.4 таблицы 1 свода реестров муниципальных образований), по строкам, входящим в строку 4800, отражаются мероприятия, предусмотренные частью 3 статьи 65 Закона </w:t>
      </w:r>
      <w:r w:rsidR="00A15D7F">
        <w:rPr>
          <w:rFonts w:eastAsia="Times New Roman" w:cs="Times New Roman"/>
          <w:szCs w:val="28"/>
          <w:lang w:eastAsia="ru-RU"/>
        </w:rPr>
        <w:t>№ </w:t>
      </w:r>
      <w:r w:rsidRPr="00866D59">
        <w:rPr>
          <w:rFonts w:eastAsia="Times New Roman" w:cs="Times New Roman"/>
          <w:szCs w:val="28"/>
          <w:lang w:eastAsia="ru-RU"/>
        </w:rPr>
        <w:t>131-ФЗ и статьей 142.6 Бюджетного кодекса Российской Федерации;</w:t>
      </w:r>
    </w:p>
    <w:p w14:paraId="22BD3CF8" w14:textId="1388128D"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4) по городскому поселению в графах 31 - 120 таблицы 1 свода реестров муниципальных образований по строке 5000 отражаются суммы строк 5001, 5200, 5300, 5700, 6000, 6100, 6400; по строке 5001 отражаются суммы строк 5002, 5100; по строке 5300 отражаются суммы строк 5301, 5400, 5500, 5600; по строке 5700 отражаются суммы строк 5701, 5800, 5900</w:t>
      </w:r>
      <w:r w:rsidR="006C651B" w:rsidRPr="00866D59">
        <w:rPr>
          <w:rFonts w:eastAsia="Times New Roman" w:cs="Times New Roman"/>
          <w:szCs w:val="28"/>
          <w:lang w:eastAsia="ru-RU"/>
        </w:rPr>
        <w:t xml:space="preserve">; по строке 5701 отражаются суммы строк с 5702 </w:t>
      </w:r>
      <w:r w:rsidR="00126378" w:rsidRPr="00866D59">
        <w:rPr>
          <w:rFonts w:eastAsia="Times New Roman" w:cs="Times New Roman"/>
          <w:szCs w:val="28"/>
          <w:lang w:eastAsia="ru-RU"/>
        </w:rPr>
        <w:t>д</w:t>
      </w:r>
      <w:r w:rsidR="006C651B" w:rsidRPr="00866D59">
        <w:rPr>
          <w:rFonts w:eastAsia="Times New Roman" w:cs="Times New Roman"/>
          <w:szCs w:val="28"/>
          <w:lang w:eastAsia="ru-RU"/>
        </w:rPr>
        <w:t xml:space="preserve">о 5799; по строке 5800 отражаются суммы строк с 5801 </w:t>
      </w:r>
      <w:r w:rsidR="00126378" w:rsidRPr="00866D59">
        <w:rPr>
          <w:rFonts w:eastAsia="Times New Roman" w:cs="Times New Roman"/>
          <w:szCs w:val="28"/>
          <w:lang w:eastAsia="ru-RU"/>
        </w:rPr>
        <w:t>д</w:t>
      </w:r>
      <w:r w:rsidR="006C651B" w:rsidRPr="00866D59">
        <w:rPr>
          <w:rFonts w:eastAsia="Times New Roman" w:cs="Times New Roman"/>
          <w:szCs w:val="28"/>
          <w:lang w:eastAsia="ru-RU"/>
        </w:rPr>
        <w:t xml:space="preserve">о 5899.49.49, а также </w:t>
      </w:r>
      <w:del w:id="13" w:author="Афанасьев Роман Сергеевич" w:date="2025-03-28T17:22:00Z">
        <w:r w:rsidR="006C651B" w:rsidRPr="00866D59" w:rsidDel="007339F6">
          <w:rPr>
            <w:rFonts w:eastAsia="Times New Roman" w:cs="Times New Roman"/>
            <w:szCs w:val="28"/>
            <w:lang w:eastAsia="ru-RU"/>
          </w:rPr>
          <w:delText xml:space="preserve">5899.49.49.1, </w:delText>
        </w:r>
      </w:del>
      <w:r w:rsidR="006C651B" w:rsidRPr="00866D59">
        <w:rPr>
          <w:rFonts w:eastAsia="Times New Roman" w:cs="Times New Roman"/>
          <w:szCs w:val="28"/>
          <w:lang w:eastAsia="ru-RU"/>
        </w:rPr>
        <w:t xml:space="preserve">5899.49.349.1; </w:t>
      </w:r>
      <w:del w:id="14" w:author="Афанасьев Роман Сергеевич" w:date="2025-03-28T17:22:00Z">
        <w:r w:rsidR="006C651B" w:rsidRPr="00866D59" w:rsidDel="007339F6">
          <w:rPr>
            <w:rFonts w:eastAsia="Times New Roman" w:cs="Times New Roman"/>
            <w:szCs w:val="28"/>
            <w:lang w:eastAsia="ru-RU"/>
          </w:rPr>
          <w:delText xml:space="preserve">по строке 5899.49.49.1 отражаются суммы строк 5899.49.50, 5899.49.150, 5899.49.250; по строке 5899.49.50 отражаются суммы </w:delText>
        </w:r>
        <w:r w:rsidR="00126378" w:rsidRPr="00866D59" w:rsidDel="007339F6">
          <w:rPr>
            <w:rFonts w:eastAsia="Times New Roman" w:cs="Times New Roman"/>
            <w:szCs w:val="28"/>
            <w:lang w:eastAsia="ru-RU"/>
          </w:rPr>
          <w:delText xml:space="preserve">строк </w:delText>
        </w:r>
        <w:r w:rsidR="006C651B" w:rsidRPr="00866D59" w:rsidDel="007339F6">
          <w:rPr>
            <w:rFonts w:eastAsia="Times New Roman" w:cs="Times New Roman"/>
            <w:szCs w:val="28"/>
            <w:lang w:eastAsia="ru-RU"/>
          </w:rPr>
          <w:delText xml:space="preserve">с 5899.49.51 до 5899.49.149; по строке 5899.49.150 отражаются суммы строк с 5899.49.151 </w:delText>
        </w:r>
        <w:r w:rsidR="00126378" w:rsidRPr="00866D59" w:rsidDel="007339F6">
          <w:rPr>
            <w:rFonts w:eastAsia="Times New Roman" w:cs="Times New Roman"/>
            <w:szCs w:val="28"/>
            <w:lang w:eastAsia="ru-RU"/>
          </w:rPr>
          <w:delText>д</w:delText>
        </w:r>
        <w:r w:rsidR="006C651B" w:rsidRPr="00866D59" w:rsidDel="007339F6">
          <w:rPr>
            <w:rFonts w:eastAsia="Times New Roman" w:cs="Times New Roman"/>
            <w:szCs w:val="28"/>
            <w:lang w:eastAsia="ru-RU"/>
          </w:rPr>
          <w:delText xml:space="preserve">о 5899.49.249; по строке 5899.49.250 отражаются суммы строк с 5899.49.251 до 5899.49.349; </w:delText>
        </w:r>
      </w:del>
      <w:r w:rsidR="006C651B" w:rsidRPr="00866D59">
        <w:rPr>
          <w:rFonts w:eastAsia="Times New Roman" w:cs="Times New Roman"/>
          <w:szCs w:val="28"/>
          <w:lang w:eastAsia="ru-RU"/>
        </w:rPr>
        <w:t>по строке 5899.49.349.1 отражаются суммы строк с 5899.50 до 5899.500;</w:t>
      </w:r>
      <w:r w:rsidRPr="00866D59">
        <w:rPr>
          <w:rFonts w:eastAsia="Times New Roman" w:cs="Times New Roman"/>
          <w:szCs w:val="28"/>
          <w:lang w:eastAsia="ru-RU"/>
        </w:rPr>
        <w:t xml:space="preserve"> по строке 6100 отражаются суммы строк 6101, 6200; по строке 6200 отражаются суммы строк 6201, 6300; по строкам 5002, 5100, 5200, 5301, 5400, 5500, 5600, 5701, 5800, 5900, 6000, 6101, 6201, 6300 отражаются суммы строк, входящих в указанные строки, с учетом следующих особенностей:</w:t>
      </w:r>
    </w:p>
    <w:p w14:paraId="50D8B449" w14:textId="4531077C"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а)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договоров (соглашений) в рамках реализации вопросов местного значения городского поселения (пункт 4.1.1 таблицы 1 свода реестров муниципальных образований), по строкам, входящим в подраздел 5002, отражаются мероприятия, предусмотренные частью 1 статьи 14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24892538" w14:textId="5F943FC1"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б) в группе расходных обязательств муниципального образования, возникших в результате заключения соглашения с органами местного самоуправления муниципального района о передаче городскому поселению осуществления части полномочий по решению вопросов местного значения муниципального района (пункт 4.1.2 таблицы 1 свода реестров муниципальных образований), по строкам, входящим в подраздел 5100, отражаются мероприятия, предусмотренные частью 4 статьи 15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3C65A0DF" w14:textId="2E9806E1"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договоров (соглашений) в рамках реализации полномочий органов местного самоуправления городского поселения по решению вопросов местного значения городского поселения (пункт 4.2 таблицы 1 свода реестров муниципальных образований), по строкам, входящим в строку 5200, отражаются мероприятия, предусмотренные частями 1 и 1.1 статьи 17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21D96873" w14:textId="315D2B43"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г)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договоров (соглашений) в рамках реализации органами местного </w:t>
      </w:r>
      <w:r w:rsidRPr="00866D59">
        <w:rPr>
          <w:rFonts w:eastAsia="Times New Roman" w:cs="Times New Roman"/>
          <w:szCs w:val="28"/>
          <w:lang w:eastAsia="ru-RU"/>
        </w:rPr>
        <w:lastRenderedPageBreak/>
        <w:t xml:space="preserve">самоуправления городского поселения права на решение вопросов, не отнесенных к вопросам местного значения городского поселения, по перечню, предусмотренному Законом </w:t>
      </w:r>
      <w:r w:rsidR="00A15D7F">
        <w:rPr>
          <w:rFonts w:eastAsia="Times New Roman" w:cs="Times New Roman"/>
          <w:szCs w:val="28"/>
          <w:lang w:eastAsia="ru-RU"/>
        </w:rPr>
        <w:t>№ </w:t>
      </w:r>
      <w:r w:rsidRPr="00866D59">
        <w:rPr>
          <w:rFonts w:eastAsia="Times New Roman" w:cs="Times New Roman"/>
          <w:szCs w:val="28"/>
          <w:lang w:eastAsia="ru-RU"/>
        </w:rPr>
        <w:t xml:space="preserve">131-ФЗ (пункт 4.3.1 таблицы 1 свода реестров муниципальных образований), по строкам, входящим в строку 5301, отражаются мероприятия, предусмотренные частью 1 статьи 14.1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2C88CAA9" w14:textId="40648E2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д)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договоров (соглашений) в рамках реализации органами местного самоуправления городского поселения права на решение вопросов, не отнесенных к вопросам местного значения городского поселения, по участию городского поселения в осуществлении государственных полномочий (не переданных в соответствии со статьей 19 Закона </w:t>
      </w:r>
      <w:r w:rsidR="00A15D7F">
        <w:rPr>
          <w:rFonts w:eastAsia="Times New Roman" w:cs="Times New Roman"/>
          <w:szCs w:val="28"/>
          <w:lang w:eastAsia="ru-RU"/>
        </w:rPr>
        <w:t>№ </w:t>
      </w:r>
      <w:r w:rsidRPr="00866D59">
        <w:rPr>
          <w:rFonts w:eastAsia="Times New Roman" w:cs="Times New Roman"/>
          <w:szCs w:val="28"/>
          <w:lang w:eastAsia="ru-RU"/>
        </w:rPr>
        <w:t xml:space="preserve">131-ФЗ), если это участие предусмотрено федеральными законами (пункт 4.3.2 таблицы 1 свода реестров муниципальных образований), по строкам, входящим в строку 5400, отражаются мероприятия согласно части 2 статьи 14.1 Закона </w:t>
      </w:r>
      <w:r w:rsidR="00A15D7F">
        <w:rPr>
          <w:rFonts w:eastAsia="Times New Roman" w:cs="Times New Roman"/>
          <w:szCs w:val="28"/>
          <w:lang w:eastAsia="ru-RU"/>
        </w:rPr>
        <w:t>№ </w:t>
      </w:r>
      <w:r w:rsidRPr="00866D59">
        <w:rPr>
          <w:rFonts w:eastAsia="Times New Roman" w:cs="Times New Roman"/>
          <w:szCs w:val="28"/>
          <w:lang w:eastAsia="ru-RU"/>
        </w:rPr>
        <w:t>131-ФЗ (за исключением мероприятий, предусмотренных в пункте 4.3.3 таблицы 1 свода реестров муниципальных образований);</w:t>
      </w:r>
    </w:p>
    <w:p w14:paraId="16D388CB" w14:textId="77380D6F"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е)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договоров (соглашений) в рамках реализации органами местного самоуправления городского округа права устанавливать за счет местного бюджета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(пункт 4.3.3 таблицы 1 свода реестров муниципальных образований), по строкам, входящим в строку 5500, отражаются мероприятия согласно пункту 5 статьи 20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4C338D97" w14:textId="0C078AB9"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ж)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договоров (соглашений) в рамках реализации органами местного самоуправления городского поселения права на решение вопросов, не отнесенных к вопросам местного значения городского поселения, по реализации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(пункт 4.3.4 таблицы 1 свода реестров муниципальных образований), по строкам, входящим в строку 5600, отражаются мероприятия согласно части 2 статьи 14.1 Закона </w:t>
      </w:r>
      <w:r w:rsidR="00A15D7F">
        <w:rPr>
          <w:rFonts w:eastAsia="Times New Roman" w:cs="Times New Roman"/>
          <w:szCs w:val="28"/>
          <w:lang w:eastAsia="ru-RU"/>
        </w:rPr>
        <w:t>№ </w:t>
      </w:r>
      <w:r w:rsidRPr="00866D59">
        <w:rPr>
          <w:rFonts w:eastAsia="Times New Roman" w:cs="Times New Roman"/>
          <w:szCs w:val="28"/>
          <w:lang w:eastAsia="ru-RU"/>
        </w:rPr>
        <w:t>131-ФЗ (за исключением мероприятий, предусмотренных в пункте 4.3.3 таблицы 1 свода реестров муниципальных образований);</w:t>
      </w:r>
    </w:p>
    <w:p w14:paraId="70CBBC62" w14:textId="719D41E4"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з)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договоров (соглашений) в рамках реализации органами местного самоуправления городского поселения отдельных государственных полномочий, переданных органами государственной власти Российской Федерации, за счет субвенций, предоставленных из федерального бюджета (пункт 4.4.1 таблицы 1 свода реестров муниципальных образований), по строкам, входящим в строку 5701, </w:t>
      </w:r>
      <w:r w:rsidRPr="00866D59">
        <w:rPr>
          <w:rFonts w:eastAsia="Times New Roman" w:cs="Times New Roman"/>
          <w:szCs w:val="28"/>
          <w:lang w:eastAsia="ru-RU"/>
        </w:rPr>
        <w:lastRenderedPageBreak/>
        <w:t xml:space="preserve">отражаются мероприятия в соответствии с абзацем первым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5306F655" w14:textId="454D2C01"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и)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договоров (соглашений) в рамках реализации органами местного самоуправления городского поселения отдельных государственных полномочий, переданных органами государственной власти субъекта Российской Федерации, за счет субвенций, предоставленных из бюджета субъекта Российской Федерации (пункт 4.4.2 таблицы 1 свода реестров муниципальных образований), по строкам, входящим в строку 5800, отражаются мероприятия в соответствии </w:t>
      </w:r>
      <w:r w:rsidRPr="00866D59">
        <w:rPr>
          <w:rFonts w:eastAsia="Times New Roman" w:cs="Times New Roman"/>
          <w:szCs w:val="28"/>
          <w:lang w:eastAsia="ru-RU"/>
        </w:rPr>
        <w:br/>
        <w:t xml:space="preserve">с абзацем первым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4D250919" w14:textId="1468427D"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к)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договоров (соглашений) в рамках реализации органами местного самоуправления городского поселения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за счет собственных доходов и источников финансирования дефицита бюджета городского поселения (пункт 4.4.3 таблицы 1 свода реестров муниципальных образований), по строкам, входящим в строку 5900, отражаются мероприятия в соответствии с абзацем вторым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20DAE557" w14:textId="5C2A8225"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л) в группе расходных обязательств по отдельным государственным полномочиям, не переданным, но осуществляемым органами местного самоуправления городского округа с внутригородским делением за счет субвенций из бюджета субъекта Российской Федерации (пункт 4.5 таблицы 1 свода реестров муниципальных образований), по строкам, входящим в строку 6000, отражаются мероприятия в соответствии с пунктом </w:t>
      </w:r>
      <w:r w:rsidR="00B05202" w:rsidRPr="00866D59">
        <w:rPr>
          <w:rFonts w:eastAsia="Times New Roman" w:cs="Times New Roman"/>
          <w:szCs w:val="28"/>
          <w:lang w:eastAsia="ru-RU"/>
        </w:rPr>
        <w:t>27</w:t>
      </w:r>
      <w:r w:rsidRPr="00866D59">
        <w:rPr>
          <w:rFonts w:eastAsia="Times New Roman" w:cs="Times New Roman"/>
          <w:szCs w:val="28"/>
          <w:lang w:eastAsia="ru-RU"/>
        </w:rPr>
        <w:t xml:space="preserve"> </w:t>
      </w:r>
      <w:r w:rsidR="00D51CBC" w:rsidRPr="00866D59">
        <w:rPr>
          <w:rFonts w:eastAsia="Times New Roman" w:cs="Times New Roman"/>
          <w:szCs w:val="28"/>
          <w:lang w:eastAsia="ru-RU"/>
        </w:rPr>
        <w:t>части 1</w:t>
      </w:r>
      <w:r w:rsidRPr="00866D59">
        <w:rPr>
          <w:rFonts w:eastAsia="Times New Roman" w:cs="Times New Roman"/>
          <w:szCs w:val="28"/>
          <w:lang w:eastAsia="ru-RU"/>
        </w:rPr>
        <w:t xml:space="preserve"> статьи </w:t>
      </w:r>
      <w:r w:rsidR="00B05202" w:rsidRPr="00866D59">
        <w:rPr>
          <w:rFonts w:eastAsia="Times New Roman" w:cs="Times New Roman"/>
          <w:szCs w:val="28"/>
          <w:lang w:eastAsia="ru-RU"/>
        </w:rPr>
        <w:t>44</w:t>
      </w:r>
      <w:r w:rsidRPr="00866D59">
        <w:rPr>
          <w:rFonts w:eastAsia="Times New Roman" w:cs="Times New Roman"/>
          <w:szCs w:val="28"/>
          <w:lang w:eastAsia="ru-RU"/>
        </w:rPr>
        <w:t xml:space="preserve"> Закона </w:t>
      </w:r>
      <w:r w:rsidR="00A15D7F">
        <w:rPr>
          <w:rFonts w:eastAsia="Times New Roman" w:cs="Times New Roman"/>
          <w:szCs w:val="28"/>
          <w:lang w:eastAsia="ru-RU"/>
        </w:rPr>
        <w:t>№ </w:t>
      </w:r>
      <w:r w:rsidR="00B05202" w:rsidRPr="00866D59">
        <w:rPr>
          <w:rFonts w:eastAsia="Times New Roman" w:cs="Times New Roman"/>
          <w:szCs w:val="28"/>
          <w:lang w:eastAsia="ru-RU"/>
        </w:rPr>
        <w:t>414</w:t>
      </w:r>
      <w:r w:rsidRPr="00866D59">
        <w:rPr>
          <w:rFonts w:eastAsia="Times New Roman" w:cs="Times New Roman"/>
          <w:szCs w:val="28"/>
          <w:lang w:eastAsia="ru-RU"/>
        </w:rPr>
        <w:t>-ФЗ;</w:t>
      </w:r>
    </w:p>
    <w:p w14:paraId="089D0B9B" w14:textId="6AF5C99E"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м)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соглашений, предусматривающих предоставление межбюджетных трансфертов из бюджета городского поселения другим бюджетам бюджетной системы Российской Федерации, в части предоставления субсидий в бюджет субъекта Российской Федерации (пункт 4.6.1 таблицы 1 свода реестров муниципальных образований) по строке 6101 отражаются мероприятия, предусмотренные частью 1 статьи 65 Закона </w:t>
      </w:r>
      <w:r w:rsidR="00A15D7F">
        <w:rPr>
          <w:rFonts w:eastAsia="Times New Roman" w:cs="Times New Roman"/>
          <w:szCs w:val="28"/>
          <w:lang w:eastAsia="ru-RU"/>
        </w:rPr>
        <w:t>№ </w:t>
      </w:r>
      <w:r w:rsidRPr="00866D59">
        <w:rPr>
          <w:rFonts w:eastAsia="Times New Roman" w:cs="Times New Roman"/>
          <w:szCs w:val="28"/>
          <w:lang w:eastAsia="ru-RU"/>
        </w:rPr>
        <w:t>131-ФЗ и статьей 142.2 Бюджетного кодекса Российской Федерации;</w:t>
      </w:r>
    </w:p>
    <w:p w14:paraId="0BD2FA5A" w14:textId="4CE6F956"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н)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соглашений, предусматривающих предоставление межбюджетных трансфертов из бюджета городского поселения другим бюджетам бюджетной системы Российской Федерации, в части предоставления иных межбюджетных трансфертов в бюджет муниципального района в случае заключения соглашения с органами местного самоуправления муниципального района, в состав которого входит городское поселение, о передаче им осуществления части своих полномочий по решению вопросов местного значения (пункт 4.6.2.1 таблицы 1 свода реестров </w:t>
      </w:r>
      <w:r w:rsidRPr="00866D59">
        <w:rPr>
          <w:rFonts w:eastAsia="Times New Roman" w:cs="Times New Roman"/>
          <w:szCs w:val="28"/>
          <w:lang w:eastAsia="ru-RU"/>
        </w:rPr>
        <w:lastRenderedPageBreak/>
        <w:t xml:space="preserve">муниципальных образований), по строкам, входящим в строку 6201, отражаются мероприятия, предусмотренные частью 4 статьи 15 и частью 4 статьи 65 Закона </w:t>
      </w:r>
      <w:r w:rsidR="00A15D7F">
        <w:rPr>
          <w:rFonts w:eastAsia="Times New Roman" w:cs="Times New Roman"/>
          <w:szCs w:val="28"/>
          <w:lang w:eastAsia="ru-RU"/>
        </w:rPr>
        <w:t>№ </w:t>
      </w:r>
      <w:r w:rsidRPr="00866D59">
        <w:rPr>
          <w:rFonts w:eastAsia="Times New Roman" w:cs="Times New Roman"/>
          <w:szCs w:val="28"/>
          <w:lang w:eastAsia="ru-RU"/>
        </w:rPr>
        <w:t>131-ФЗ, а также статьей 142.5 Бюджетного кодекса Российской Федерации;</w:t>
      </w:r>
    </w:p>
    <w:p w14:paraId="37DAF549" w14:textId="72477113"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о) в группе расходных обязательств муниципального образования, возникших в результате принятия нормативных правовых актов городского поселения, заключения соглашений, предусматривающих предоставление межбюджетных трансфертов из бюджета городского поселения другим бюджетам бюджетной системы Российской Федерации, в части предоставления иных межбюджетных трансфертов в бюджет муниципального района в иных случаях, не связанных с заключением соглашений, указанных в пункте 4.6.2.1 таблицы 1 свода реестров муниципальных образований в графе 1 (пункте 4.6.2.2 таблицы 1 свода реестров муниципальных образований), по строкам, входящим в строку 6300, отражаются мероприятия, предусмотренные частью 4 статьи 65 Закона </w:t>
      </w:r>
      <w:r w:rsidR="00A15D7F">
        <w:rPr>
          <w:rFonts w:eastAsia="Times New Roman" w:cs="Times New Roman"/>
          <w:szCs w:val="28"/>
          <w:lang w:eastAsia="ru-RU"/>
        </w:rPr>
        <w:t>№ </w:t>
      </w:r>
      <w:r w:rsidRPr="00866D59">
        <w:rPr>
          <w:rFonts w:eastAsia="Times New Roman" w:cs="Times New Roman"/>
          <w:szCs w:val="28"/>
          <w:lang w:eastAsia="ru-RU"/>
        </w:rPr>
        <w:t>131-ФЗ и статьей 142.5 Бюджетного кодекса Российской Федерации (за исключение случаев, предусмотренных пунктом 4.5.2.1 таблицы 1 свода реестров муниципальных образований);</w:t>
      </w:r>
    </w:p>
    <w:p w14:paraId="6600B9E6" w14:textId="5AB22151"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5) по сельскому поселению в графах 31 - 120 таблицы 1 свода реестров муниципальных образований по строке 6500 отражаются суммы строк 6501, 6800, 6900, 7300, 7600, 7700, 8000; по строке 6501 отражаются суммы строк 6502, 6600, 6700; по строке 6900 отражаются суммы строк 6901, 7000, 7100, 7200; по строке 7300 отражаются суммы строк 7301, 7400, 7500;</w:t>
      </w:r>
      <w:r w:rsidR="008F5C88">
        <w:rPr>
          <w:rFonts w:eastAsia="Times New Roman" w:cs="Times New Roman"/>
          <w:szCs w:val="28"/>
          <w:lang w:eastAsia="ru-RU"/>
        </w:rPr>
        <w:t xml:space="preserve"> </w:t>
      </w:r>
      <w:r w:rsidR="0092539B" w:rsidRPr="00866D59">
        <w:rPr>
          <w:rFonts w:eastAsia="Times New Roman" w:cs="Times New Roman"/>
          <w:szCs w:val="28"/>
          <w:lang w:eastAsia="ru-RU"/>
        </w:rPr>
        <w:t xml:space="preserve">по строке 7301 отражаются суммы строк с 7302 </w:t>
      </w:r>
      <w:r w:rsidR="00126378" w:rsidRPr="00866D59">
        <w:rPr>
          <w:rFonts w:eastAsia="Times New Roman" w:cs="Times New Roman"/>
          <w:szCs w:val="28"/>
          <w:lang w:eastAsia="ru-RU"/>
        </w:rPr>
        <w:t>д</w:t>
      </w:r>
      <w:r w:rsidR="0092539B" w:rsidRPr="00866D59">
        <w:rPr>
          <w:rFonts w:eastAsia="Times New Roman" w:cs="Times New Roman"/>
          <w:szCs w:val="28"/>
          <w:lang w:eastAsia="ru-RU"/>
        </w:rPr>
        <w:t xml:space="preserve">о 7399; по строке 7400 отражаются суммы строк с 7401 </w:t>
      </w:r>
      <w:r w:rsidR="00126378" w:rsidRPr="00866D59">
        <w:rPr>
          <w:rFonts w:eastAsia="Times New Roman" w:cs="Times New Roman"/>
          <w:szCs w:val="28"/>
          <w:lang w:eastAsia="ru-RU"/>
        </w:rPr>
        <w:t>д</w:t>
      </w:r>
      <w:r w:rsidR="0092539B" w:rsidRPr="00866D59">
        <w:rPr>
          <w:rFonts w:eastAsia="Times New Roman" w:cs="Times New Roman"/>
          <w:szCs w:val="28"/>
          <w:lang w:eastAsia="ru-RU"/>
        </w:rPr>
        <w:t xml:space="preserve">о 7499.49.49, а также </w:t>
      </w:r>
      <w:del w:id="15" w:author="Афанасьев Роман Сергеевич" w:date="2025-03-28T17:26:00Z">
        <w:r w:rsidR="0092539B" w:rsidRPr="00866D59" w:rsidDel="007339F6">
          <w:rPr>
            <w:rFonts w:eastAsia="Times New Roman" w:cs="Times New Roman"/>
            <w:szCs w:val="28"/>
            <w:lang w:eastAsia="ru-RU"/>
          </w:rPr>
          <w:delText xml:space="preserve">7499.49.49.1, </w:delText>
        </w:r>
      </w:del>
      <w:r w:rsidR="0092539B" w:rsidRPr="00866D59">
        <w:rPr>
          <w:rFonts w:eastAsia="Times New Roman" w:cs="Times New Roman"/>
          <w:szCs w:val="28"/>
          <w:lang w:eastAsia="ru-RU"/>
        </w:rPr>
        <w:t xml:space="preserve">7499.49.349.1; </w:t>
      </w:r>
      <w:del w:id="16" w:author="Афанасьев Роман Сергеевич" w:date="2025-03-28T17:26:00Z">
        <w:r w:rsidR="0092539B" w:rsidRPr="00866D59" w:rsidDel="007339F6">
          <w:rPr>
            <w:rFonts w:eastAsia="Times New Roman" w:cs="Times New Roman"/>
            <w:szCs w:val="28"/>
            <w:lang w:eastAsia="ru-RU"/>
          </w:rPr>
          <w:delText xml:space="preserve">по строке 7499.49.49.1 отражаются суммы строк 7499.49.50, 7499.49.150, 7499.49.250; по строке 7499.49.50 отражаются суммы </w:delText>
        </w:r>
        <w:r w:rsidR="00126378" w:rsidRPr="00866D59" w:rsidDel="007339F6">
          <w:rPr>
            <w:rFonts w:eastAsia="Times New Roman" w:cs="Times New Roman"/>
            <w:szCs w:val="28"/>
            <w:lang w:eastAsia="ru-RU"/>
          </w:rPr>
          <w:delText xml:space="preserve">строк </w:delText>
        </w:r>
        <w:r w:rsidR="0092539B" w:rsidRPr="00866D59" w:rsidDel="007339F6">
          <w:rPr>
            <w:rFonts w:eastAsia="Times New Roman" w:cs="Times New Roman"/>
            <w:szCs w:val="28"/>
            <w:lang w:eastAsia="ru-RU"/>
          </w:rPr>
          <w:delText>с 7499.49.51 до</w:delText>
        </w:r>
        <w:r w:rsidR="008F5C88" w:rsidDel="007339F6">
          <w:rPr>
            <w:rFonts w:eastAsia="Times New Roman" w:cs="Times New Roman"/>
            <w:szCs w:val="28"/>
            <w:lang w:eastAsia="ru-RU"/>
          </w:rPr>
          <w:delText xml:space="preserve"> </w:delText>
        </w:r>
        <w:r w:rsidR="0092539B" w:rsidRPr="00866D59" w:rsidDel="007339F6">
          <w:rPr>
            <w:rFonts w:eastAsia="Times New Roman" w:cs="Times New Roman"/>
            <w:szCs w:val="28"/>
            <w:lang w:eastAsia="ru-RU"/>
          </w:rPr>
          <w:delText xml:space="preserve">7499.49.149; по строке 7499.49.150 отражаются суммы строк с 7499.49.151 </w:delText>
        </w:r>
        <w:r w:rsidR="00126378" w:rsidRPr="00866D59" w:rsidDel="007339F6">
          <w:rPr>
            <w:rFonts w:eastAsia="Times New Roman" w:cs="Times New Roman"/>
            <w:szCs w:val="28"/>
            <w:lang w:eastAsia="ru-RU"/>
          </w:rPr>
          <w:delText>до</w:delText>
        </w:r>
        <w:r w:rsidR="0092539B" w:rsidRPr="00866D59" w:rsidDel="007339F6">
          <w:rPr>
            <w:rFonts w:eastAsia="Times New Roman" w:cs="Times New Roman"/>
            <w:szCs w:val="28"/>
            <w:lang w:eastAsia="ru-RU"/>
          </w:rPr>
          <w:delText xml:space="preserve"> 7499.49.249; по строке 7499.49.250 отражаются суммы строк с 7499.49.251 до 7499.49.349; </w:delText>
        </w:r>
      </w:del>
      <w:r w:rsidR="0092539B" w:rsidRPr="00866D59">
        <w:rPr>
          <w:rFonts w:eastAsia="Times New Roman" w:cs="Times New Roman"/>
          <w:szCs w:val="28"/>
          <w:lang w:eastAsia="ru-RU"/>
        </w:rPr>
        <w:t xml:space="preserve">по строке 7499.49.349.1 отражаются суммы строк с 7499.50 до 7499.500; </w:t>
      </w:r>
      <w:r w:rsidRPr="00866D59">
        <w:rPr>
          <w:rFonts w:eastAsia="Times New Roman" w:cs="Times New Roman"/>
          <w:szCs w:val="28"/>
          <w:lang w:eastAsia="ru-RU"/>
        </w:rPr>
        <w:t>по строке 7700 отражаются суммы строк 7701, 7800; по строке 7800 отражаются суммы строк 7801, 7900; по строкам 6502, 6600, 6700, 6800, 6901, 7000, 7100, 7301, 7400, 7500, 7600, 7701, 7801, 7900 отражаются суммы строк, входящих в указанные строки, с учетом следующих особенностей:</w:t>
      </w:r>
    </w:p>
    <w:p w14:paraId="44E8983A" w14:textId="1217655A"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а)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договоров (соглашений) в рамках реализации вопросов местного значения сельского поселения (пункт 5.1.1 таблицы 1 свода реестров муниципальных образований), по строкам, входящим в строку 6502, отражаются мероприятия, предусмотренные частью 3 статьи 14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2A24C396" w14:textId="2BBA45C1"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б)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договоров (соглашений) в рамках реализации вопросов местного значения сельского поселения в случаях закрепления законом субъекта Российской Федерации за сельскими поселениями вопросов местного значения из числа вопросов местного значения городского поселения (пункт 5.1.2 свода реестров муниципальных образований), по строкам, входящим в строку 6600, отражаются мероприятия, предусмотренные частью 1 статьи 14 Закона </w:t>
      </w:r>
      <w:r w:rsidR="00A15D7F">
        <w:rPr>
          <w:rFonts w:eastAsia="Times New Roman" w:cs="Times New Roman"/>
          <w:szCs w:val="28"/>
          <w:lang w:eastAsia="ru-RU"/>
        </w:rPr>
        <w:t>№ </w:t>
      </w:r>
      <w:r w:rsidRPr="00866D59">
        <w:rPr>
          <w:rFonts w:eastAsia="Times New Roman" w:cs="Times New Roman"/>
          <w:szCs w:val="28"/>
          <w:lang w:eastAsia="ru-RU"/>
        </w:rPr>
        <w:t>131-ФЗ и принятыми в соответствии с законами субъекта Российской Федерации уставом муниципального района и уставами сельских поселений;</w:t>
      </w:r>
    </w:p>
    <w:p w14:paraId="5F701527" w14:textId="7D6932E0"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в группе расходных обязательств муниципального образования, возникших в результате принятия нормативных правовых актов сельского поселения в рамках </w:t>
      </w:r>
      <w:r w:rsidRPr="00866D59">
        <w:rPr>
          <w:rFonts w:eastAsia="Times New Roman" w:cs="Times New Roman"/>
          <w:szCs w:val="28"/>
          <w:lang w:eastAsia="ru-RU"/>
        </w:rPr>
        <w:lastRenderedPageBreak/>
        <w:t xml:space="preserve">реализации вопросов местного значения сельского поселения в случаях заключения соглашения с органами местного самоуправления муниципального района о передаче сельскому поселению осуществления части своих вопросов местного значения муниципального района (пункт 5.1.3 таблицы 1 свода реестров муниципальных образований), по строкам, входящим в строку 6700, отражаются мероприятия, предусмотренные частью 4 статьи 15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69E853D4" w14:textId="54078F3C"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г) в группе расходных обязательства муниципального образования, возникших в результате принятия нормативных правовых актов сельского поселения, заключения договоров (соглашений) в рамках реализации полномочий органов местного самоуправления сельского поселения по решению вопросов местного значения сельского поселения (пункт 5.2 таблицы 1 свода реестров муниципальных образований), по строкам, входящим в строку 6800, отражаются мероприятия, предусмотренные частями 1 и 1.1 статьи 17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10E4E3FB" w14:textId="1621AD3B"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д)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договоров (соглашений) в рамках реализации органами местного самоуправления сельского поселения права на решение вопросов, не отнесенных к вопросам местного значения сельского поселения, по перечню, предусмотренному Законом </w:t>
      </w:r>
      <w:r w:rsidR="00A15D7F">
        <w:rPr>
          <w:rFonts w:eastAsia="Times New Roman" w:cs="Times New Roman"/>
          <w:szCs w:val="28"/>
          <w:lang w:eastAsia="ru-RU"/>
        </w:rPr>
        <w:t>№ </w:t>
      </w:r>
      <w:r w:rsidRPr="00866D59">
        <w:rPr>
          <w:rFonts w:eastAsia="Times New Roman" w:cs="Times New Roman"/>
          <w:szCs w:val="28"/>
          <w:lang w:eastAsia="ru-RU"/>
        </w:rPr>
        <w:t xml:space="preserve">131-ФЗ (пункт 5.3.1 таблицы 1 свода реестров муниципальных образований), по строкам, входящим в строку 6901, отражаются мероприятия, предусмотренные частью 1 статьи 14.1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380AC03E" w14:textId="76B19928"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е)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договоров (соглашений) в рамках реализации органами местного самоуправления сельского поселения права на решение вопросов, не отнесенных к вопросам местного значения сельского поселения, по участию сельского поселения в осуществлении государственных полномочий (не переданных в соответствии со статьей 19 Закона </w:t>
      </w:r>
      <w:r w:rsidR="00A15D7F">
        <w:rPr>
          <w:rFonts w:eastAsia="Times New Roman" w:cs="Times New Roman"/>
          <w:szCs w:val="28"/>
          <w:lang w:eastAsia="ru-RU"/>
        </w:rPr>
        <w:t>№ </w:t>
      </w:r>
      <w:r w:rsidRPr="00866D59">
        <w:rPr>
          <w:rFonts w:eastAsia="Times New Roman" w:cs="Times New Roman"/>
          <w:szCs w:val="28"/>
          <w:lang w:eastAsia="ru-RU"/>
        </w:rPr>
        <w:t xml:space="preserve">131-ФЗ), если это участие предусмотрено федеральными законами (пункт 5.3.2 таблицы 1 свода реестров муниципальных образований), по строкам, входящим в строку 7000, отражаются мероприятия согласно части 2 статьи 14.1 Закона </w:t>
      </w:r>
      <w:r w:rsidR="00A15D7F">
        <w:rPr>
          <w:rFonts w:eastAsia="Times New Roman" w:cs="Times New Roman"/>
          <w:szCs w:val="28"/>
          <w:lang w:eastAsia="ru-RU"/>
        </w:rPr>
        <w:t>№ </w:t>
      </w:r>
      <w:r w:rsidRPr="00866D59">
        <w:rPr>
          <w:rFonts w:eastAsia="Times New Roman" w:cs="Times New Roman"/>
          <w:szCs w:val="28"/>
          <w:lang w:eastAsia="ru-RU"/>
        </w:rPr>
        <w:t>131-ФЗ (за исключением мероприятий, предусмотренных пунктом 5.3.3 таблицы 1 свода реестров муниципальных образований);</w:t>
      </w:r>
    </w:p>
    <w:p w14:paraId="0F7DDCDF" w14:textId="38F88751"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ж)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договоров (соглашений) в рамках реализации органами местного самоуправления сельского поселения права устанавливать за счет местного бюджета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(пункт 5.3.3 таблицы 1 свода реестров муниципальных образований), по строкам, входящим в строку 7100, отражаются мероприятия согласно части 5 статьи 20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6A8F2263" w14:textId="198B7E9C"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з)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договоров (соглашений) в рамках реализации органами местного самоуправления сельского поселения права на решение вопросов, не отнесенных к </w:t>
      </w:r>
      <w:r w:rsidRPr="00866D59">
        <w:rPr>
          <w:rFonts w:eastAsia="Times New Roman" w:cs="Times New Roman"/>
          <w:szCs w:val="28"/>
          <w:lang w:eastAsia="ru-RU"/>
        </w:rPr>
        <w:lastRenderedPageBreak/>
        <w:t>вопросам местного значения сельского поселения, по реализации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(пункт 5.3.4</w:t>
      </w:r>
      <w:r w:rsidRPr="00866D59">
        <w:t xml:space="preserve"> </w:t>
      </w:r>
      <w:r w:rsidRPr="00866D59">
        <w:rPr>
          <w:rFonts w:eastAsia="Times New Roman" w:cs="Times New Roman"/>
          <w:szCs w:val="28"/>
          <w:lang w:eastAsia="ru-RU"/>
        </w:rPr>
        <w:t xml:space="preserve">таблицы 1 свода реестров муниципальных образований), по строкам, входящим в строку 7200, отражаются мероприятия согласно части 2 статьи 14.1 Закона </w:t>
      </w:r>
      <w:r w:rsidR="00A15D7F">
        <w:rPr>
          <w:rFonts w:eastAsia="Times New Roman" w:cs="Times New Roman"/>
          <w:szCs w:val="28"/>
          <w:lang w:eastAsia="ru-RU"/>
        </w:rPr>
        <w:t>№ </w:t>
      </w:r>
      <w:r w:rsidRPr="00866D59">
        <w:rPr>
          <w:rFonts w:eastAsia="Times New Roman" w:cs="Times New Roman"/>
          <w:szCs w:val="28"/>
          <w:lang w:eastAsia="ru-RU"/>
        </w:rPr>
        <w:t>131-ФЗ (за исключением мероприятий, предусмотренных пунктом 5.3.2 таблицы 1 свода реестров муниципальных образований);</w:t>
      </w:r>
    </w:p>
    <w:p w14:paraId="102725D5" w14:textId="5FEB0761"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и)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договоров (соглашений) в рамках реализации органами местного самоуправления сельского поселения отдельных государственных полномочий, переданных органами государственной власти Российской Федерации, за счет субвенций, предоставленных из федерального бюджета (пункт 5.4.1 таблицы 1 свода реестров муниципальных образований), по строкам, входящим в строку 7301, отражаются мероприятия в соответствии с абзацем первым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48E30524" w14:textId="13035472"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к)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договоров (соглашений) в рамках реализации органами местного самоуправления сельского поселения отдельных государственных полномочий, переданных органами государственной власти субъекта Российской Федерации, за счет субвенций, предоставленных из бюджета субъекта Российской Федерации (пункт 5.4.2 таблицы 1 свода реестров муниципальных образований), по строкам, входящим в строку 7400, отражаются мероприятия в соответствии с абзацем первым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484908B9" w14:textId="72EC4EFC"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л)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договоров (соглашений) в рамках реализации органами местного самоуправления сельского поселения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за счет собственных доходов и источников финансирования дефицита бюджета сельского поселения (пункт 5.4.3 таблицы 1 свода реестров муниципальных образований), по строкам, входящим в строку 7500, отражаются мероприятия в соответствии с абзацем вторым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34E08876" w14:textId="65D48438"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м) в группе расходных обязательств по отдельным государственным полномочиям, не переданным, но осуществляемым органами местного самоуправления городского округа с внутригородским делением за счет субвенций из бюджета субъекта Российской Федерации (пункт 5.5 таблицы 1 свода реестров муниципальных образований), по строкам, входящим в строку 7600, отражаются мероприятия в соответствии с пунктом </w:t>
      </w:r>
      <w:r w:rsidR="00866D59" w:rsidRPr="00866D59">
        <w:rPr>
          <w:rFonts w:eastAsia="Times New Roman" w:cs="Times New Roman"/>
          <w:szCs w:val="28"/>
          <w:lang w:eastAsia="ru-RU"/>
        </w:rPr>
        <w:t xml:space="preserve">27 </w:t>
      </w:r>
      <w:r w:rsidR="00AF41E4" w:rsidRPr="00866D59">
        <w:rPr>
          <w:rFonts w:eastAsia="Times New Roman" w:cs="Times New Roman"/>
          <w:szCs w:val="28"/>
          <w:lang w:eastAsia="ru-RU"/>
        </w:rPr>
        <w:t>части 1</w:t>
      </w:r>
      <w:r w:rsidRPr="00866D59">
        <w:rPr>
          <w:rFonts w:eastAsia="Times New Roman" w:cs="Times New Roman"/>
          <w:szCs w:val="28"/>
          <w:lang w:eastAsia="ru-RU"/>
        </w:rPr>
        <w:t xml:space="preserve"> статьи </w:t>
      </w:r>
      <w:r w:rsidR="00B05202" w:rsidRPr="00866D59">
        <w:rPr>
          <w:rFonts w:eastAsia="Times New Roman" w:cs="Times New Roman"/>
          <w:szCs w:val="28"/>
          <w:lang w:eastAsia="ru-RU"/>
        </w:rPr>
        <w:t>44</w:t>
      </w:r>
      <w:r w:rsidRPr="00866D59">
        <w:rPr>
          <w:rFonts w:eastAsia="Times New Roman" w:cs="Times New Roman"/>
          <w:szCs w:val="28"/>
          <w:lang w:eastAsia="ru-RU"/>
        </w:rPr>
        <w:t xml:space="preserve"> Закона </w:t>
      </w:r>
      <w:r w:rsidR="00A15D7F">
        <w:rPr>
          <w:rFonts w:eastAsia="Times New Roman" w:cs="Times New Roman"/>
          <w:szCs w:val="28"/>
          <w:lang w:eastAsia="ru-RU"/>
        </w:rPr>
        <w:t>№ </w:t>
      </w:r>
      <w:r w:rsidR="00B05202" w:rsidRPr="00866D59">
        <w:rPr>
          <w:rFonts w:eastAsia="Times New Roman" w:cs="Times New Roman"/>
          <w:szCs w:val="28"/>
          <w:lang w:eastAsia="ru-RU"/>
        </w:rPr>
        <w:t>414</w:t>
      </w:r>
      <w:r w:rsidRPr="00866D59">
        <w:rPr>
          <w:rFonts w:eastAsia="Times New Roman" w:cs="Times New Roman"/>
          <w:szCs w:val="28"/>
          <w:lang w:eastAsia="ru-RU"/>
        </w:rPr>
        <w:t>-</w:t>
      </w:r>
      <w:r w:rsidR="009E471B" w:rsidRPr="00866D59">
        <w:rPr>
          <w:rFonts w:eastAsia="Times New Roman" w:cs="Times New Roman"/>
          <w:szCs w:val="28"/>
          <w:lang w:eastAsia="ru-RU"/>
        </w:rPr>
        <w:t>ФЗ;</w:t>
      </w:r>
    </w:p>
    <w:p w14:paraId="6E5D33F2" w14:textId="6EF5BF3E"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н)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соглашений, предусматривающих предоставление межбюджетных </w:t>
      </w:r>
      <w:r w:rsidRPr="00866D59">
        <w:rPr>
          <w:rFonts w:eastAsia="Times New Roman" w:cs="Times New Roman"/>
          <w:szCs w:val="28"/>
          <w:lang w:eastAsia="ru-RU"/>
        </w:rPr>
        <w:lastRenderedPageBreak/>
        <w:t xml:space="preserve">трансфертов из бюджета сельского поселения другим бюджетам бюджетной системы Российской Федерации, в части предоставления субсидий в бюджет субъекта Российской Федерации (пункт 5.6.1 таблицы 1 свода реестров муниципальных образований) по строке 7701 отражаются мероприятия, предусмотренные частью 1 статьи 65 Закона </w:t>
      </w:r>
      <w:r w:rsidR="00A15D7F">
        <w:rPr>
          <w:rFonts w:eastAsia="Times New Roman" w:cs="Times New Roman"/>
          <w:szCs w:val="28"/>
          <w:lang w:eastAsia="ru-RU"/>
        </w:rPr>
        <w:t>№ </w:t>
      </w:r>
      <w:r w:rsidRPr="00866D59">
        <w:rPr>
          <w:rFonts w:eastAsia="Times New Roman" w:cs="Times New Roman"/>
          <w:szCs w:val="28"/>
          <w:lang w:eastAsia="ru-RU"/>
        </w:rPr>
        <w:t>131-ФЗ и статьей 142.2 Бюджетного кодекса Российской Федерации;</w:t>
      </w:r>
    </w:p>
    <w:p w14:paraId="3A1D0FBA" w14:textId="4DCF1A5A"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о)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соглашений, предусматривающих предоставление межбюджетных трансфертов из бюджета сельского поселения другим бюджетам бюджетной системы Российской Федерации, в части предоставления иных межбюджетных трансфертов в бюджет муниципального района в случае заключения соглашения с органами местного самоуправления муниципального района, в состав которого входит сельское поселение, о передаче им осуществления части своих полномочий по решению вопросов местного значения (пункт 5.6.2.1 таблицы 1 свода реестров муниципальных образований), по строкам, входящим в строку 7801, отражаются мероприятия, предусмотренные частью 4 статьи 15 и частью 4 статьи 65 Закона </w:t>
      </w:r>
      <w:r w:rsidR="00A15D7F">
        <w:rPr>
          <w:rFonts w:eastAsia="Times New Roman" w:cs="Times New Roman"/>
          <w:szCs w:val="28"/>
          <w:lang w:eastAsia="ru-RU"/>
        </w:rPr>
        <w:t>№ </w:t>
      </w:r>
      <w:r w:rsidRPr="00866D59">
        <w:rPr>
          <w:rFonts w:eastAsia="Times New Roman" w:cs="Times New Roman"/>
          <w:szCs w:val="28"/>
          <w:lang w:eastAsia="ru-RU"/>
        </w:rPr>
        <w:t>131-ФЗ, а также статьей 142.5 Бюджетного кодекса Российской Федерации (за исключение случаев, предусмотренных пунктом 5.6.2.2 таблицы 1 свода реестров муниципальных образований);</w:t>
      </w:r>
    </w:p>
    <w:p w14:paraId="07F11722" w14:textId="431580FB"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п) в группе расходных обязательств муниципального образования, возникших в результате принятия нормативных правовых актов сельского поселения, заключения соглашений, предусматривающих предоставление межбюджетных трансфертов из бюджета сельского поселения другим бюджетам бюджетной системы Российской Федерации, в части предоставления иных межбюджетных трансфертов в бюджет муниципального района в иных случаях, не связанных с заключением соглашений, указанных в подпункте 5.6.2.1 таблицы 1 свода реестров муниципальных образований (пункте 5.6.2.2 таблицы 1 свода реестров муниципальных образований), по строкам, входящим в строку 7900, отражаются мероприятия, предусмотренные частью 4 статьи 65 Закона </w:t>
      </w:r>
      <w:r w:rsidR="00A15D7F">
        <w:rPr>
          <w:rFonts w:eastAsia="Times New Roman" w:cs="Times New Roman"/>
          <w:szCs w:val="28"/>
          <w:lang w:eastAsia="ru-RU"/>
        </w:rPr>
        <w:t>№ </w:t>
      </w:r>
      <w:r w:rsidRPr="00866D59">
        <w:rPr>
          <w:rFonts w:eastAsia="Times New Roman" w:cs="Times New Roman"/>
          <w:szCs w:val="28"/>
          <w:lang w:eastAsia="ru-RU"/>
        </w:rPr>
        <w:t>131-ФЗ и статьей 142.5 Бюджетного кодекса Российской Федерации (за исключение случаев, предусмотренных пунктом 5.6.2.1 таблицы 1 свода реестров муниципальных образований);</w:t>
      </w:r>
    </w:p>
    <w:p w14:paraId="47112E8B" w14:textId="05AE8D59"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6) по внутригородскому району в графах 31 - 120 таблицы 1 свода реестров муниципальных образований по строке 8100 отражаются суммы строк 8101, 8300, 8400, 8800, 9100, 9200, 9300; по строке 8101 отражаются суммы строк 8102, 8200; по строке 8400 отражаются суммы строк 8401, 8500, 8600, 8700; по строке 8800 отражаются суммы строк 8801, 8900, 9000;</w:t>
      </w:r>
      <w:r w:rsidR="008F5C88">
        <w:rPr>
          <w:rFonts w:eastAsia="Times New Roman" w:cs="Times New Roman"/>
          <w:szCs w:val="28"/>
          <w:lang w:eastAsia="ru-RU"/>
        </w:rPr>
        <w:t xml:space="preserve"> </w:t>
      </w:r>
      <w:r w:rsidR="00D60E0D" w:rsidRPr="00866D59">
        <w:rPr>
          <w:rFonts w:eastAsia="Times New Roman" w:cs="Times New Roman"/>
          <w:szCs w:val="28"/>
          <w:lang w:eastAsia="ru-RU"/>
        </w:rPr>
        <w:t xml:space="preserve">по строке 8801 отражаются суммы строк с 8802 </w:t>
      </w:r>
      <w:r w:rsidR="00126378" w:rsidRPr="00866D59">
        <w:rPr>
          <w:rFonts w:eastAsia="Times New Roman" w:cs="Times New Roman"/>
          <w:szCs w:val="28"/>
          <w:lang w:eastAsia="ru-RU"/>
        </w:rPr>
        <w:t>д</w:t>
      </w:r>
      <w:r w:rsidR="00D60E0D" w:rsidRPr="00866D59">
        <w:rPr>
          <w:rFonts w:eastAsia="Times New Roman" w:cs="Times New Roman"/>
          <w:szCs w:val="28"/>
          <w:lang w:eastAsia="ru-RU"/>
        </w:rPr>
        <w:t>о 8899; по строке 8900 отражаются суммы строк с 8901</w:t>
      </w:r>
      <w:r w:rsidR="00126378" w:rsidRPr="00866D59">
        <w:rPr>
          <w:rFonts w:eastAsia="Times New Roman" w:cs="Times New Roman"/>
          <w:szCs w:val="28"/>
          <w:lang w:eastAsia="ru-RU"/>
        </w:rPr>
        <w:t>д</w:t>
      </w:r>
      <w:r w:rsidR="00D60E0D" w:rsidRPr="00866D59">
        <w:rPr>
          <w:rFonts w:eastAsia="Times New Roman" w:cs="Times New Roman"/>
          <w:szCs w:val="28"/>
          <w:lang w:eastAsia="ru-RU"/>
        </w:rPr>
        <w:t xml:space="preserve">о 8999.49.49, а также </w:t>
      </w:r>
      <w:del w:id="17" w:author="Афанасьев Роман Сергеевич" w:date="2025-03-28T17:27:00Z">
        <w:r w:rsidR="00D60E0D" w:rsidRPr="00866D59" w:rsidDel="007339F6">
          <w:rPr>
            <w:rFonts w:eastAsia="Times New Roman" w:cs="Times New Roman"/>
            <w:szCs w:val="28"/>
            <w:lang w:eastAsia="ru-RU"/>
          </w:rPr>
          <w:delText xml:space="preserve">8999.49.49.1, </w:delText>
        </w:r>
      </w:del>
      <w:r w:rsidR="00D60E0D" w:rsidRPr="00866D59">
        <w:rPr>
          <w:rFonts w:eastAsia="Times New Roman" w:cs="Times New Roman"/>
          <w:szCs w:val="28"/>
          <w:lang w:eastAsia="ru-RU"/>
        </w:rPr>
        <w:t xml:space="preserve">8999.49.349.1; </w:t>
      </w:r>
      <w:del w:id="18" w:author="Афанасьев Роман Сергеевич" w:date="2025-03-28T17:27:00Z">
        <w:r w:rsidR="00D60E0D" w:rsidRPr="00866D59" w:rsidDel="007339F6">
          <w:rPr>
            <w:rFonts w:eastAsia="Times New Roman" w:cs="Times New Roman"/>
            <w:szCs w:val="28"/>
            <w:lang w:eastAsia="ru-RU"/>
          </w:rPr>
          <w:delText xml:space="preserve">по строке 8999.49.49.1 отражаются суммы строк 8999.49.50, 8999.49.150, 8999.49.250; по строке 8999.49.50 отражаются суммы </w:delText>
        </w:r>
        <w:r w:rsidR="00126378" w:rsidRPr="00866D59" w:rsidDel="007339F6">
          <w:rPr>
            <w:rFonts w:eastAsia="Times New Roman" w:cs="Times New Roman"/>
            <w:szCs w:val="28"/>
            <w:lang w:eastAsia="ru-RU"/>
          </w:rPr>
          <w:delText xml:space="preserve">строк </w:delText>
        </w:r>
        <w:r w:rsidR="00D60E0D" w:rsidRPr="00866D59" w:rsidDel="007339F6">
          <w:rPr>
            <w:rFonts w:eastAsia="Times New Roman" w:cs="Times New Roman"/>
            <w:szCs w:val="28"/>
            <w:lang w:eastAsia="ru-RU"/>
          </w:rPr>
          <w:delText>с 8999.49.51 до</w:delText>
        </w:r>
        <w:r w:rsidR="008F5C88" w:rsidDel="007339F6">
          <w:rPr>
            <w:rFonts w:eastAsia="Times New Roman" w:cs="Times New Roman"/>
            <w:szCs w:val="28"/>
            <w:lang w:eastAsia="ru-RU"/>
          </w:rPr>
          <w:delText xml:space="preserve"> </w:delText>
        </w:r>
        <w:r w:rsidR="00D60E0D" w:rsidRPr="00866D59" w:rsidDel="007339F6">
          <w:rPr>
            <w:rFonts w:eastAsia="Times New Roman" w:cs="Times New Roman"/>
            <w:szCs w:val="28"/>
            <w:lang w:eastAsia="ru-RU"/>
          </w:rPr>
          <w:delText xml:space="preserve">8999.49.149; по строке 8999.49.150 отражаются суммы строк с 8999.49.151 </w:delText>
        </w:r>
        <w:r w:rsidR="00126378" w:rsidRPr="00866D59" w:rsidDel="007339F6">
          <w:rPr>
            <w:rFonts w:eastAsia="Times New Roman" w:cs="Times New Roman"/>
            <w:szCs w:val="28"/>
            <w:lang w:eastAsia="ru-RU"/>
          </w:rPr>
          <w:delText>д</w:delText>
        </w:r>
        <w:r w:rsidR="00D60E0D" w:rsidRPr="00866D59" w:rsidDel="007339F6">
          <w:rPr>
            <w:rFonts w:eastAsia="Times New Roman" w:cs="Times New Roman"/>
            <w:szCs w:val="28"/>
            <w:lang w:eastAsia="ru-RU"/>
          </w:rPr>
          <w:delText xml:space="preserve">о 8999.49.249; по строке 8999.49.250 отражаются суммы строк с 8999.49.251 до 8999.49.349; </w:delText>
        </w:r>
      </w:del>
      <w:r w:rsidR="00D60E0D" w:rsidRPr="00866D59">
        <w:rPr>
          <w:rFonts w:eastAsia="Times New Roman" w:cs="Times New Roman"/>
          <w:szCs w:val="28"/>
          <w:lang w:eastAsia="ru-RU"/>
        </w:rPr>
        <w:t xml:space="preserve">по строке 8999.49.349.1 отражаются суммы строк с 8999.50 до 8999.500; </w:t>
      </w:r>
      <w:r w:rsidRPr="00866D59">
        <w:rPr>
          <w:rFonts w:eastAsia="Times New Roman" w:cs="Times New Roman"/>
          <w:szCs w:val="28"/>
          <w:lang w:eastAsia="ru-RU"/>
        </w:rPr>
        <w:t>по строке 9200 отражаются суммы строк 9201, 9204; по строкам 8102, 8200, 8300, 8401, 8500, 8600, 8700, 8801, 8900, 9100, 9204 отражаются суммы строк, входящих в указанные строки, с учетом следующих особенностей:</w:t>
      </w:r>
    </w:p>
    <w:p w14:paraId="7933775D" w14:textId="0593D12D"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а) в группе расходных обязательств муниципального образования, возникших в результате принятия нормативных правовых актов внутригородского района, </w:t>
      </w:r>
      <w:r w:rsidRPr="00866D59">
        <w:rPr>
          <w:rFonts w:eastAsia="Times New Roman" w:cs="Times New Roman"/>
          <w:szCs w:val="28"/>
          <w:lang w:eastAsia="ru-RU"/>
        </w:rPr>
        <w:lastRenderedPageBreak/>
        <w:t xml:space="preserve">заключения договоров (соглашений) в рамках реализации вопросов местного значения внутригородского района (пункт 6.1.1 таблицы 1 свода реестров муниципальных образований), по строкам, входящим в строку 8102, отражаются мероприятия, предусмотренные частями 1 статьи 16.2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46772811" w14:textId="4305D15A"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б) в группе расходных обязательств муниципального образования, возникших в результате принятия нормативных правовых актов внутригородского района в рамках реализации вопросов местного значения внутригородского района, закрепленных законом субъекта Российской Федерации за внутригородским районом вопросов местного значения из числа вопросов местного значения городского округа с внутригородским делением (пункт 6.1.2 таблицы 1 свода реестров муниципальных образований), по строкам, входящим в строку 8200, отражаются мероприятия, предусмотренные частью 1 статьи 16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6448E2A0" w14:textId="38DB7358"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договоров (соглашений) в рамках реализации полномочий органов местного самоуправления внутригородского района по решению вопросов местного значения внутригородского района (пункт 6.2 таблицы 1 свода реестров муниципальных образований), по строкам, входящим в строку 8300, отражаются мероприятия, предусмотренные частью 3 статьи 16.2 и частями 1 и 1.1 статьи 17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5B2AF4C8" w14:textId="62AAE4C9"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г)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договоров (соглашений) в рамках реализации органами местного самоуправления внутригородского района права на решение вопросов, не отнесенных к вопросам местного значения внутригородского района, по перечню, предусмотренному Законом </w:t>
      </w:r>
      <w:r w:rsidR="00A15D7F">
        <w:rPr>
          <w:rFonts w:eastAsia="Times New Roman" w:cs="Times New Roman"/>
          <w:szCs w:val="28"/>
          <w:lang w:eastAsia="ru-RU"/>
        </w:rPr>
        <w:t>№ </w:t>
      </w:r>
      <w:r w:rsidRPr="00866D59">
        <w:rPr>
          <w:rFonts w:eastAsia="Times New Roman" w:cs="Times New Roman"/>
          <w:szCs w:val="28"/>
          <w:lang w:eastAsia="ru-RU"/>
        </w:rPr>
        <w:t xml:space="preserve">131-ФЗ (пункт 6.3.1 таблицы 1 свода реестров муниципальных образований), по строкам, входящим в строку 8401, отражаются мероприятия, предусмотренные частью 1.1 статьи 16.1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19FD82A3" w14:textId="4F3FADBD"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д)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договоров (соглашений) в рамках реализации органами местного самоуправления внутригородского района права на решение вопросов, не отнесенных к вопросам местного значения внутригородского района, по участию внутригородского района в осуществлении государственных полномочий (не переданных в соответствии со статьей 19 Закона </w:t>
      </w:r>
      <w:r w:rsidR="00A15D7F">
        <w:rPr>
          <w:rFonts w:eastAsia="Times New Roman" w:cs="Times New Roman"/>
          <w:szCs w:val="28"/>
          <w:lang w:eastAsia="ru-RU"/>
        </w:rPr>
        <w:t>№ </w:t>
      </w:r>
      <w:r w:rsidRPr="00866D59">
        <w:rPr>
          <w:rFonts w:eastAsia="Times New Roman" w:cs="Times New Roman"/>
          <w:szCs w:val="28"/>
          <w:lang w:eastAsia="ru-RU"/>
        </w:rPr>
        <w:t xml:space="preserve">131-ФЗ), если это участие предусмотрено федеральными законами (пункт 6.3.2 таблицы 1 свода реестров муниципальных образований), по строкам, входящим в строку 8500, отражаются мероприятия согласно части 2 статьи 16.1 Закона </w:t>
      </w:r>
      <w:r w:rsidR="00A15D7F">
        <w:rPr>
          <w:rFonts w:eastAsia="Times New Roman" w:cs="Times New Roman"/>
          <w:szCs w:val="28"/>
          <w:lang w:eastAsia="ru-RU"/>
        </w:rPr>
        <w:t>№ </w:t>
      </w:r>
      <w:r w:rsidRPr="00866D59">
        <w:rPr>
          <w:rFonts w:eastAsia="Times New Roman" w:cs="Times New Roman"/>
          <w:szCs w:val="28"/>
          <w:lang w:eastAsia="ru-RU"/>
        </w:rPr>
        <w:t>131-ФЗ (за исключением мероприятий, предусмотренных в пункте 6.3.3 таблицы 1 свода реестров муниципальных образований);</w:t>
      </w:r>
    </w:p>
    <w:p w14:paraId="2D8962DC" w14:textId="67852C71"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е)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договоров (соглашений) в рамках реализации органами местного самоуправления городского округа права устанавливать за счет местного бюджета дополнительные меры социальной поддержки и социальной помощи для отдельных </w:t>
      </w:r>
      <w:r w:rsidRPr="00866D59">
        <w:rPr>
          <w:rFonts w:eastAsia="Times New Roman" w:cs="Times New Roman"/>
          <w:szCs w:val="28"/>
          <w:lang w:eastAsia="ru-RU"/>
        </w:rPr>
        <w:lastRenderedPageBreak/>
        <w:t xml:space="preserve">категорий граждан вне зависимости от наличия в федеральных законах положений, устанавливающих указанное право (пункт 6.3.3 таблицы 1 свода реестров муниципальных образований), по строкам, входящим в строку 8600, отражаются мероприятия согласно части 5 статьи 20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0AA25BE1" w14:textId="507F50AF"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ж)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договоров (соглашений) в рамках реализации органами местного самоуправления внутригородского района права на решение вопросов, не отнесенных к вопросам местного значения внутригородского района, по реализации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(пункт 6.3.4 таблицы 1 свода реестров муниципальных образований), по строкам, входящим в строку 8700, отражаются мероприятия согласно части 2 статьи 16.1 Закона </w:t>
      </w:r>
      <w:r w:rsidR="00A15D7F">
        <w:rPr>
          <w:rFonts w:eastAsia="Times New Roman" w:cs="Times New Roman"/>
          <w:szCs w:val="28"/>
          <w:lang w:eastAsia="ru-RU"/>
        </w:rPr>
        <w:t>№ </w:t>
      </w:r>
      <w:r w:rsidRPr="00866D59">
        <w:rPr>
          <w:rFonts w:eastAsia="Times New Roman" w:cs="Times New Roman"/>
          <w:szCs w:val="28"/>
          <w:lang w:eastAsia="ru-RU"/>
        </w:rPr>
        <w:t>131-ФЗ (за исключением мероприятий, предусмотренных в пункте 6.3.2 таблицы 1 свода реестров муниципальных образований);</w:t>
      </w:r>
    </w:p>
    <w:p w14:paraId="11AB84EF" w14:textId="2A6245EF"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з)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договоров (соглашений) в рамках реализации органами местного самоуправления внутригородского района отдельных государственных полномочий, переданных органами государственной власти Российской Федерации, за счет субвенций, предоставленных из федерального бюджета (пункт 6.4.1 таблицы 1 свода реестров муниципальных образований), по строкам, входящим в строку 8801, отражаются мероприятия в соответствии с абзацем первым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7C176F28" w14:textId="0473F712"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и)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договоров (соглашений) в рамках реализации органами местного самоуправления внутригородского района отдельных государственных полномочий, переданных органами государственной власти субъекта Российской Федерации, за счет субвенций, предоставленных из бюджета субъекта Российской Федерации (пункт 6.4.2 таблицы 1 свода реестров муниципальных образований), по строкам, входящим в строку 8900, отражаются мероприятия в соответствии с абзацем первым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2A10436D" w14:textId="1F50DB32"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к)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договоров (соглашений) в рамках реализации органами местного самоуправления внутригородского района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за счет собственных доходов и источников финансирования дефицита бюджета внутригородского района (пункт 6.4.3 таблицы 1 свода реестров муниципальных образований), по строкам, входящим в строку 9000, отражаются мероприятия в соответствии с абзацем вторым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4CF763AB" w14:textId="1F5C14B3"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lastRenderedPageBreak/>
        <w:t>л) в группе расходных обязательств по отдельным государственным полномочиям, не переданным, но осуществляемым органами местного самоуправления внутригородского района за счет субвенций из бюджета субъекта Российской Федерации (пункт 6.5 таблицы 1 свода реестров муниципальных образований), по строкам, входящим в строку 9100, отражают</w:t>
      </w:r>
      <w:r w:rsidR="00866D59" w:rsidRPr="00866D59">
        <w:rPr>
          <w:rFonts w:eastAsia="Times New Roman" w:cs="Times New Roman"/>
          <w:szCs w:val="28"/>
          <w:lang w:eastAsia="ru-RU"/>
        </w:rPr>
        <w:t>ся мероприятия в соответствии с п</w:t>
      </w:r>
      <w:r w:rsidRPr="00866D59">
        <w:rPr>
          <w:rFonts w:eastAsia="Times New Roman" w:cs="Times New Roman"/>
          <w:szCs w:val="28"/>
          <w:lang w:eastAsia="ru-RU"/>
        </w:rPr>
        <w:t xml:space="preserve">унктом </w:t>
      </w:r>
      <w:r w:rsidR="00B05202" w:rsidRPr="00866D59">
        <w:rPr>
          <w:rFonts w:eastAsia="Times New Roman" w:cs="Times New Roman"/>
          <w:szCs w:val="28"/>
          <w:lang w:eastAsia="ru-RU"/>
        </w:rPr>
        <w:t>27</w:t>
      </w:r>
      <w:r w:rsidRPr="00866D59">
        <w:rPr>
          <w:rFonts w:eastAsia="Times New Roman" w:cs="Times New Roman"/>
          <w:szCs w:val="28"/>
          <w:lang w:eastAsia="ru-RU"/>
        </w:rPr>
        <w:t xml:space="preserve"> </w:t>
      </w:r>
      <w:r w:rsidR="008750DE" w:rsidRPr="00866D59">
        <w:rPr>
          <w:rFonts w:eastAsia="Times New Roman" w:cs="Times New Roman"/>
          <w:szCs w:val="28"/>
          <w:lang w:eastAsia="ru-RU"/>
        </w:rPr>
        <w:t>части 1</w:t>
      </w:r>
      <w:r w:rsidRPr="00866D59">
        <w:rPr>
          <w:rFonts w:eastAsia="Times New Roman" w:cs="Times New Roman"/>
          <w:szCs w:val="28"/>
          <w:lang w:eastAsia="ru-RU"/>
        </w:rPr>
        <w:t xml:space="preserve"> статьи </w:t>
      </w:r>
      <w:r w:rsidR="00B05202" w:rsidRPr="00866D59">
        <w:rPr>
          <w:rFonts w:eastAsia="Times New Roman" w:cs="Times New Roman"/>
          <w:szCs w:val="28"/>
          <w:lang w:eastAsia="ru-RU"/>
        </w:rPr>
        <w:t>44</w:t>
      </w:r>
      <w:r w:rsidRPr="00866D59">
        <w:rPr>
          <w:rFonts w:eastAsia="Times New Roman" w:cs="Times New Roman"/>
          <w:szCs w:val="28"/>
          <w:lang w:eastAsia="ru-RU"/>
        </w:rPr>
        <w:t xml:space="preserve"> Закона </w:t>
      </w:r>
      <w:r w:rsidR="00A15D7F">
        <w:rPr>
          <w:rFonts w:eastAsia="Times New Roman" w:cs="Times New Roman"/>
          <w:szCs w:val="28"/>
          <w:lang w:eastAsia="ru-RU"/>
        </w:rPr>
        <w:t>№ </w:t>
      </w:r>
      <w:r w:rsidR="00B05202" w:rsidRPr="00866D59">
        <w:rPr>
          <w:rFonts w:eastAsia="Times New Roman" w:cs="Times New Roman"/>
          <w:szCs w:val="28"/>
          <w:lang w:eastAsia="ru-RU"/>
        </w:rPr>
        <w:t>414</w:t>
      </w:r>
      <w:r w:rsidRPr="00866D59">
        <w:rPr>
          <w:rFonts w:eastAsia="Times New Roman" w:cs="Times New Roman"/>
          <w:szCs w:val="28"/>
          <w:lang w:eastAsia="ru-RU"/>
        </w:rPr>
        <w:t>-ФЗ;</w:t>
      </w:r>
    </w:p>
    <w:p w14:paraId="49B7845E" w14:textId="5DD3F87F"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м)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соглашений, предусматривающих предоставление межбюджетных трансфертов из бюджета внутригородского района другим бюджетам бюджетной системы Российской Федерации, по предоставлению субсидий в бюджет субъекта Российской Федерации (пункт 6.6.1 таблицы свода реестров муниципальных образований) по строке 9201 отражаются мероприятия, предусмотренные частью 1 статьи 65 Закона </w:t>
      </w:r>
      <w:r w:rsidR="00A15D7F">
        <w:rPr>
          <w:rFonts w:eastAsia="Times New Roman" w:cs="Times New Roman"/>
          <w:szCs w:val="28"/>
          <w:lang w:eastAsia="ru-RU"/>
        </w:rPr>
        <w:t>№ </w:t>
      </w:r>
      <w:r w:rsidRPr="00866D59">
        <w:rPr>
          <w:rFonts w:eastAsia="Times New Roman" w:cs="Times New Roman"/>
          <w:szCs w:val="28"/>
          <w:lang w:eastAsia="ru-RU"/>
        </w:rPr>
        <w:t>131-ФЗ и статьей 142.2 Бюджетного кодекса Российской Федерации;</w:t>
      </w:r>
    </w:p>
    <w:p w14:paraId="205DDD8C" w14:textId="6689D143"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н) в группе расходных обязательств муниципального образования, возникших в результате принятия нормативных правовых актов внутригородского района, заключения соглашений, предусматривающих предоставление межбюджетных трансфертов из бюджета внутригородского района другим бюджетам бюджетной системы Российской Федерации, в части предоставления иных межбюджетных трансфертов (пункт 6.6.2 таблицы 1 свода реестров муниципальных образований), по строкам, входящим в строку 9204, отражаются мероприятия, предусмотренные частью 4 статьи 65 Закона </w:t>
      </w:r>
      <w:r w:rsidR="00A15D7F">
        <w:rPr>
          <w:rFonts w:eastAsia="Times New Roman" w:cs="Times New Roman"/>
          <w:szCs w:val="28"/>
          <w:lang w:eastAsia="ru-RU"/>
        </w:rPr>
        <w:t>№ </w:t>
      </w:r>
      <w:r w:rsidRPr="00866D59">
        <w:rPr>
          <w:rFonts w:eastAsia="Times New Roman" w:cs="Times New Roman"/>
          <w:szCs w:val="28"/>
          <w:lang w:eastAsia="ru-RU"/>
        </w:rPr>
        <w:t>131-ФЗ и статьей 142.7 Бюджетного кодекса Российской Федерации;</w:t>
      </w:r>
    </w:p>
    <w:p w14:paraId="4C08FDB4" w14:textId="6F62F5B3"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7) по внутригородскому муниципальному образованию города федерального значения (далее – ВМО) в графах 31 - 120 таблицы 1 свода реестров муниципальных образований по строке 9400 отражаются суммы строк 9401, 9500, 9600, 10000, 10300, 10400, 10500; по строке 9600 отражаются суммы строк 9601, 9700, 9800, 9900; по строке 10000 отражаются суммы строк 10001, 10100, 10200;</w:t>
      </w:r>
      <w:r w:rsidR="008F5C88">
        <w:rPr>
          <w:rFonts w:eastAsia="Times New Roman" w:cs="Times New Roman"/>
          <w:szCs w:val="28"/>
          <w:lang w:eastAsia="ru-RU"/>
        </w:rPr>
        <w:t xml:space="preserve"> </w:t>
      </w:r>
      <w:r w:rsidR="00D60E0D" w:rsidRPr="00866D59">
        <w:rPr>
          <w:rFonts w:eastAsia="Times New Roman" w:cs="Times New Roman"/>
          <w:szCs w:val="28"/>
          <w:lang w:eastAsia="ru-RU"/>
        </w:rPr>
        <w:t xml:space="preserve">по строке 10001 отражаются суммы строк с 10002 </w:t>
      </w:r>
      <w:r w:rsidR="00126378" w:rsidRPr="00866D59">
        <w:rPr>
          <w:rFonts w:eastAsia="Times New Roman" w:cs="Times New Roman"/>
          <w:szCs w:val="28"/>
          <w:lang w:eastAsia="ru-RU"/>
        </w:rPr>
        <w:t>д</w:t>
      </w:r>
      <w:r w:rsidR="00D60E0D" w:rsidRPr="00866D59">
        <w:rPr>
          <w:rFonts w:eastAsia="Times New Roman" w:cs="Times New Roman"/>
          <w:szCs w:val="28"/>
          <w:lang w:eastAsia="ru-RU"/>
        </w:rPr>
        <w:t xml:space="preserve">о 10099; по строке 10100 отражаются суммы строк с 10101 </w:t>
      </w:r>
      <w:r w:rsidR="00126378" w:rsidRPr="00866D59">
        <w:rPr>
          <w:rFonts w:eastAsia="Times New Roman" w:cs="Times New Roman"/>
          <w:szCs w:val="28"/>
          <w:lang w:eastAsia="ru-RU"/>
        </w:rPr>
        <w:t>д</w:t>
      </w:r>
      <w:r w:rsidR="00D60E0D" w:rsidRPr="00866D59">
        <w:rPr>
          <w:rFonts w:eastAsia="Times New Roman" w:cs="Times New Roman"/>
          <w:szCs w:val="28"/>
          <w:lang w:eastAsia="ru-RU"/>
        </w:rPr>
        <w:t xml:space="preserve">о 10199.49.49, а также </w:t>
      </w:r>
      <w:del w:id="19" w:author="Афанасьев Роман Сергеевич" w:date="2025-03-28T17:32:00Z">
        <w:r w:rsidR="00D60E0D" w:rsidRPr="00866D59" w:rsidDel="00DA2E4D">
          <w:rPr>
            <w:rFonts w:eastAsia="Times New Roman" w:cs="Times New Roman"/>
            <w:szCs w:val="28"/>
            <w:lang w:eastAsia="ru-RU"/>
          </w:rPr>
          <w:delText xml:space="preserve">10199.49.49.1, </w:delText>
        </w:r>
      </w:del>
      <w:r w:rsidR="00D60E0D" w:rsidRPr="00866D59">
        <w:rPr>
          <w:rFonts w:eastAsia="Times New Roman" w:cs="Times New Roman"/>
          <w:szCs w:val="28"/>
          <w:lang w:eastAsia="ru-RU"/>
        </w:rPr>
        <w:t xml:space="preserve">10199.49.349.1; </w:t>
      </w:r>
      <w:del w:id="20" w:author="Афанасьев Роман Сергеевич" w:date="2025-03-28T17:32:00Z">
        <w:r w:rsidR="00D60E0D" w:rsidRPr="00866D59" w:rsidDel="00DA2E4D">
          <w:rPr>
            <w:rFonts w:eastAsia="Times New Roman" w:cs="Times New Roman"/>
            <w:szCs w:val="28"/>
            <w:lang w:eastAsia="ru-RU"/>
          </w:rPr>
          <w:delText xml:space="preserve">по строке 10199.49.49.1 отражаются суммы строк 10199.49.50, 10199.49.150, 10199.49.250; по строке 10199.49.50 отражаются суммы </w:delText>
        </w:r>
        <w:r w:rsidR="00126378" w:rsidRPr="00866D59" w:rsidDel="00DA2E4D">
          <w:rPr>
            <w:rFonts w:eastAsia="Times New Roman" w:cs="Times New Roman"/>
            <w:szCs w:val="28"/>
            <w:lang w:eastAsia="ru-RU"/>
          </w:rPr>
          <w:delText xml:space="preserve">строк </w:delText>
        </w:r>
        <w:r w:rsidR="00D60E0D" w:rsidRPr="00866D59" w:rsidDel="00DA2E4D">
          <w:rPr>
            <w:rFonts w:eastAsia="Times New Roman" w:cs="Times New Roman"/>
            <w:szCs w:val="28"/>
            <w:lang w:eastAsia="ru-RU"/>
          </w:rPr>
          <w:delText>с 10199.49.51 до</w:delText>
        </w:r>
        <w:r w:rsidR="008F5C88" w:rsidDel="00DA2E4D">
          <w:rPr>
            <w:rFonts w:eastAsia="Times New Roman" w:cs="Times New Roman"/>
            <w:szCs w:val="28"/>
            <w:lang w:eastAsia="ru-RU"/>
          </w:rPr>
          <w:delText xml:space="preserve"> </w:delText>
        </w:r>
        <w:r w:rsidR="00D60E0D" w:rsidRPr="00866D59" w:rsidDel="00DA2E4D">
          <w:rPr>
            <w:rFonts w:eastAsia="Times New Roman" w:cs="Times New Roman"/>
            <w:szCs w:val="28"/>
            <w:lang w:eastAsia="ru-RU"/>
          </w:rPr>
          <w:delText xml:space="preserve">10199.49.149; по строке 10199.49.150 отражаются суммы строк с 10199.49.151 </w:delText>
        </w:r>
        <w:r w:rsidR="00126378" w:rsidRPr="00866D59" w:rsidDel="00DA2E4D">
          <w:rPr>
            <w:rFonts w:eastAsia="Times New Roman" w:cs="Times New Roman"/>
            <w:szCs w:val="28"/>
            <w:lang w:eastAsia="ru-RU"/>
          </w:rPr>
          <w:delText>д</w:delText>
        </w:r>
        <w:r w:rsidR="00D60E0D" w:rsidRPr="00866D59" w:rsidDel="00DA2E4D">
          <w:rPr>
            <w:rFonts w:eastAsia="Times New Roman" w:cs="Times New Roman"/>
            <w:szCs w:val="28"/>
            <w:lang w:eastAsia="ru-RU"/>
          </w:rPr>
          <w:delText xml:space="preserve">о 10199.49.249; по строке 10199.49.250 отражаются суммы строк с 10199.49.251 до 10199.49.349; </w:delText>
        </w:r>
      </w:del>
      <w:r w:rsidR="00D60E0D" w:rsidRPr="00866D59">
        <w:rPr>
          <w:rFonts w:eastAsia="Times New Roman" w:cs="Times New Roman"/>
          <w:szCs w:val="28"/>
          <w:lang w:eastAsia="ru-RU"/>
        </w:rPr>
        <w:t xml:space="preserve">по строке 10199.49.349.1 отражаются суммы строк с 10199.50 до 10199.500; </w:t>
      </w:r>
      <w:r w:rsidRPr="00866D59">
        <w:rPr>
          <w:rFonts w:eastAsia="Times New Roman" w:cs="Times New Roman"/>
          <w:szCs w:val="28"/>
          <w:lang w:eastAsia="ru-RU"/>
        </w:rPr>
        <w:t>по строке 10400 отражаются суммы строк 10401, 10404; по строкам 9401, 9500, 9601, 9700, 9800, 9900, 10001, 10100, 10200, 10300, 10401, 10404 отражаются суммы строк, входящих в указанные строки, с учетом следующих особенностей:</w:t>
      </w:r>
    </w:p>
    <w:p w14:paraId="0FF9C4ED" w14:textId="0A2E92D5"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а) в группе расходных обязательств муниципального образования, возникших в результате принятия нормативных правовых актов ВМО, заключения договоров (соглашений) в рамках реализации вопросов местного значения ВМО (пункт 7.1 таблицы 1 свода реестров муниципальных образований), по строкам, входящим в строку 9401, отражаются мероприятия, установленные законом субъекта Российской Федерации - города федерального значения в качестве вопросов местного значения ВМО в соответствии с абзацем первым части 3 статьи 79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7C04661A" w14:textId="69905B73"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б) в группе расходных обязательства муниципального образования, возникших в результате принятия нормативных правовых актов ВМО, заключения </w:t>
      </w:r>
      <w:r w:rsidRPr="00866D59">
        <w:rPr>
          <w:rFonts w:eastAsia="Times New Roman" w:cs="Times New Roman"/>
          <w:szCs w:val="28"/>
          <w:lang w:eastAsia="ru-RU"/>
        </w:rPr>
        <w:lastRenderedPageBreak/>
        <w:t xml:space="preserve">договоров (соглашений) в рамках реализации полномочий органов местного самоуправления ВМО по решению вопросов местного значения ВМО (пункт 7.2 таблицы 1 свода реестров муниципальных образований), по строкам, входящим в строку 9500, отражаются мероприятия, установленные в качестве полномочий органов местного самоуправления ВМО в соответствии с абзацем вторым части 3 статьи 79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4FCDE184" w14:textId="0E15FE5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в группе расходных обязательств муниципального образования, возникших в результате принятия нормативных правовых актов ВМО, заключения договоров (соглашений) в рамках реализации органами местного самоуправления ВМО прав на решение вопросов, не отнесенных к вопросам местного значения ВМО, по перечням, предусмотренным для соответствующих видов муниципальных образований Законом </w:t>
      </w:r>
      <w:r w:rsidR="00A15D7F">
        <w:rPr>
          <w:rFonts w:eastAsia="Times New Roman" w:cs="Times New Roman"/>
          <w:szCs w:val="28"/>
          <w:lang w:eastAsia="ru-RU"/>
        </w:rPr>
        <w:t>№ </w:t>
      </w:r>
      <w:r w:rsidRPr="00866D59">
        <w:rPr>
          <w:rFonts w:eastAsia="Times New Roman" w:cs="Times New Roman"/>
          <w:szCs w:val="28"/>
          <w:lang w:eastAsia="ru-RU"/>
        </w:rPr>
        <w:t xml:space="preserve">131-ФЗ (пункт 7.3.1 таблицы 1 свода реестров муниципальных образований), по строкам, входящим в строку 9601, отражаются мероприятия по перечням, установленным соответствующими частями статей 14.1, 15.1 и 16.1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2851585A" w14:textId="141104FE"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г) в группе расходных обязательств муниципального образования, возникших в результате принятия нормативных правовых актов ВМО, заключения договоров (соглашений) в рамках реализации органами местного самоуправления ВМО права на решение вопросов, не отнесенных к вопросам местного значения ВМО, по участию в осуществлении государственных полномочий (не переданных в соответствии со статьей 19 Закона </w:t>
      </w:r>
      <w:r w:rsidR="00A15D7F">
        <w:rPr>
          <w:rFonts w:eastAsia="Times New Roman" w:cs="Times New Roman"/>
          <w:szCs w:val="28"/>
          <w:lang w:eastAsia="ru-RU"/>
        </w:rPr>
        <w:t>№ </w:t>
      </w:r>
      <w:r w:rsidRPr="00866D59">
        <w:rPr>
          <w:rFonts w:eastAsia="Times New Roman" w:cs="Times New Roman"/>
          <w:szCs w:val="28"/>
          <w:lang w:eastAsia="ru-RU"/>
        </w:rPr>
        <w:t>131-ФЗ), если это участие предусмотрено федеральными законами (пункт 7.3.2 таблицы 1 свода реестров муниципальных образований), по строкам, входящим в строку 9700, отражаются мероприятия, установленные в качестве права органов местного самоуправления на решение вопросов, не отнесенных к вопросам местного значения ВМО (за исключением мероприятий, предусмотренных в пункте 7.3.4 таблицы 1 свода реестров муниципальных образований);</w:t>
      </w:r>
    </w:p>
    <w:p w14:paraId="53B72E8A" w14:textId="5458015A"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д) в группе расходных обязательств муниципального образования, возникших в результате принятия нормативных правовых актов ВМО, заключения договоров (соглашений) в рамках реализации органами местного самоуправления городского округа права устанавливать за счет местного бюджета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(пункт 7.3.3 таблицы 1 свода реестров муниципальных образований), по строкам, входящим в строку 9800, отражаются мероприятия согласно части 5 статьи 20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358146AA"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е) в группе расходных обязательств муниципального образования, возникших в результате принятия нормативных правовых актов ВМО, заключения договоров (соглашений) в рамках реализации органами местного самоуправления ВМО права на решение вопросов, не отнесенных к вопросам местного значения ВМО, по реализации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(или) законами субъектов Российской Федерации (пункт 7.3.4 таблицы 1 свода реестров муниципальных образований), по строкам, входящим в строку 9900, отражаются </w:t>
      </w:r>
      <w:r w:rsidRPr="00866D59">
        <w:rPr>
          <w:rFonts w:eastAsia="Times New Roman" w:cs="Times New Roman"/>
          <w:szCs w:val="28"/>
          <w:lang w:eastAsia="ru-RU"/>
        </w:rPr>
        <w:lastRenderedPageBreak/>
        <w:t>мероприятия, установленные в качестве права органов местного самоуправления на решение вопросов, не отнесенных к вопросам местного значения ВМО (за исключением мероприятий, предусмотренных в пункте 7.3.2 таблицы 1 свода реестров муниципальных образований);</w:t>
      </w:r>
    </w:p>
    <w:p w14:paraId="3B80BC21" w14:textId="4C386CDB"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ж) в группе расходных обязательств муниципального образования, возникших в результате принятия нормативных правовых актов ВМО, заключения договоров (соглашений) в рамках реализации органами местного самоуправления ВМО отдельных государственных полномочий, переданных органами государственной власти Российской Федерации, за счет субвенций, предоставленных из федерального бюджета (пункт 7.4.1 таблицы 1 свода реестров муниципальных образований), по строкам, входящим в строку 10001, отражаются мероприятия в соответствии с абзацем первым части 5 статьи 19 и абзацем четвертым части 3 статьи 79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54BE05B2" w14:textId="57D8B1CF"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з) в группе расходных обязательств муниципального образования, возникших в результате принятия нормативных правовых актов ВМО, заключения договоров (соглашений) в рамках реализации органами местного самоуправления ВМО отдельных государственных полномочий, переданных органами государственной власти субъекта Российской Федерации – города федерального значения, за счет субвенций, предоставленных из бюджета субъекта Российской Федерации - города федерального значения (пункт 7.4.2 таблицы 1 свода реестров муниципальных образований), по строкам, входящим в строку 10100, отражаются мероприятия в соответствии с абзацем первым части 5 статьи 19 и абзацем четвертым части 3 статьи 79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18ED50FD" w14:textId="0277AFD3"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и) в группе расходных обязательств муниципального образования, возникших в результате принятия нормативных правовых актов ВМО, заключения договоров (соглашений) в рамках реализации органами местного самоуправления ВМО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за счет собственных доходов и источников финансирования дефицита бюджета ВМО (пункт 7.4.3 таблицы 1 свода реестров муниципальных образований), по строкам, входящим в строку 10200, отражаются мероприятия в соответствии с абзацем вторым части 5 статьи 19 и абзацем четвертым части 3 статьи 79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6348ACC9" w14:textId="689D560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к) в группе расходных обязательств по отдельным государственным полномочиям, не переданным, но осуществляемым органами местного самоуправления внутригородского района за счет субвенций из бюджета субъекта Российской Федерации (пункт 7.5 таблицы 1 свода реестров муниципальных образований), по строкам, входящим в строку 10300, отражаются мероприятия в соответствии с пунктом </w:t>
      </w:r>
      <w:r w:rsidR="00866D59" w:rsidRPr="00866D59">
        <w:rPr>
          <w:rFonts w:eastAsia="Times New Roman" w:cs="Times New Roman"/>
          <w:szCs w:val="28"/>
          <w:lang w:eastAsia="ru-RU"/>
        </w:rPr>
        <w:t xml:space="preserve">27 </w:t>
      </w:r>
      <w:r w:rsidR="008750DE" w:rsidRPr="00866D59">
        <w:rPr>
          <w:rFonts w:eastAsia="Times New Roman" w:cs="Times New Roman"/>
          <w:szCs w:val="28"/>
          <w:lang w:eastAsia="ru-RU"/>
        </w:rPr>
        <w:t>части 1</w:t>
      </w:r>
      <w:r w:rsidR="009E471B" w:rsidRPr="00866D59">
        <w:rPr>
          <w:rFonts w:eastAsia="Times New Roman" w:cs="Times New Roman"/>
          <w:strike/>
          <w:szCs w:val="28"/>
          <w:lang w:eastAsia="ru-RU"/>
        </w:rPr>
        <w:t xml:space="preserve"> </w:t>
      </w:r>
      <w:r w:rsidR="009E471B" w:rsidRPr="00866D59">
        <w:rPr>
          <w:rFonts w:eastAsia="Times New Roman" w:cs="Times New Roman"/>
          <w:szCs w:val="28"/>
          <w:lang w:eastAsia="ru-RU"/>
        </w:rPr>
        <w:t xml:space="preserve">статьи </w:t>
      </w:r>
      <w:r w:rsidR="00B05202" w:rsidRPr="00866D59">
        <w:rPr>
          <w:rFonts w:eastAsia="Times New Roman" w:cs="Times New Roman"/>
          <w:szCs w:val="28"/>
          <w:lang w:eastAsia="ru-RU"/>
        </w:rPr>
        <w:t>44</w:t>
      </w:r>
      <w:r w:rsidR="009E471B" w:rsidRPr="00866D59">
        <w:rPr>
          <w:rFonts w:eastAsia="Times New Roman" w:cs="Times New Roman"/>
          <w:szCs w:val="28"/>
          <w:lang w:eastAsia="ru-RU"/>
        </w:rPr>
        <w:t xml:space="preserve"> Закона </w:t>
      </w:r>
      <w:r w:rsidR="00A15D7F">
        <w:rPr>
          <w:rFonts w:eastAsia="Times New Roman" w:cs="Times New Roman"/>
          <w:szCs w:val="28"/>
          <w:lang w:eastAsia="ru-RU"/>
        </w:rPr>
        <w:t>№ </w:t>
      </w:r>
      <w:r w:rsidR="00B05202" w:rsidRPr="00866D59">
        <w:rPr>
          <w:rFonts w:eastAsia="Times New Roman" w:cs="Times New Roman"/>
          <w:szCs w:val="28"/>
          <w:lang w:eastAsia="ru-RU"/>
        </w:rPr>
        <w:t>414</w:t>
      </w:r>
      <w:r w:rsidR="009E471B" w:rsidRPr="00866D59">
        <w:rPr>
          <w:rFonts w:eastAsia="Times New Roman" w:cs="Times New Roman"/>
          <w:szCs w:val="28"/>
          <w:lang w:eastAsia="ru-RU"/>
        </w:rPr>
        <w:t>-ФЗ;</w:t>
      </w:r>
    </w:p>
    <w:p w14:paraId="4D00255F" w14:textId="77777777"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л) в группе расходных обязательств муниципального образования, возникших в результате принятия нормативных правовых актов ВМО, заключения соглашений, предусматривающих предоставление межбюджетных трансфертов из бюджета ВМО другим бюджетам бюджетной системы Российской Федерации, в части предоставления субсидий в бюджет субъекта Российской Федерации – города федерального значения (пункт 7.6.1. таблицы 1 свода реестров муниципальных </w:t>
      </w:r>
      <w:r w:rsidRPr="00866D59">
        <w:rPr>
          <w:rFonts w:eastAsia="Times New Roman" w:cs="Times New Roman"/>
          <w:szCs w:val="28"/>
          <w:lang w:eastAsia="ru-RU"/>
        </w:rPr>
        <w:lastRenderedPageBreak/>
        <w:t>образований), по строке 10401 отражаются мероприятия, предусмотренные статьей 142.2 Бюджетного кодекса Российской Федерации;</w:t>
      </w:r>
    </w:p>
    <w:p w14:paraId="25E26B04" w14:textId="77777777"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м) в группе расходных обязательств муниципального образования, возникших в результате принятия нормативных правовых актов ВМО, заключения соглашений, предусматривающих предоставление межбюджетных трансфертов из бюджета ВМО другим бюджетам бюджетной системы Российской Федерации, в части предоставления иных межбюджетных трансфертов в бюджет субъекта Российской Федерации – города федерального значения (пункт 7.6.2 таблицы 1 свода реестров муниципальных образований), по строкам, входящим в строку 10404, отражаются мероприятия в случае если они предусмотрены бюджетным законодательством Российской Федерации;</w:t>
      </w:r>
    </w:p>
    <w:p w14:paraId="004474FE" w14:textId="78F98506"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8) по муниципальному округу в графах 31 - 120 таблицы 1 свода реестров муниципальных образований по строке</w:t>
      </w:r>
      <w:r w:rsidR="008F5C88">
        <w:rPr>
          <w:rFonts w:eastAsia="Times New Roman" w:cs="Times New Roman"/>
          <w:szCs w:val="28"/>
          <w:lang w:eastAsia="ru-RU"/>
        </w:rPr>
        <w:t xml:space="preserve"> </w:t>
      </w:r>
      <w:r w:rsidRPr="00866D59">
        <w:rPr>
          <w:rFonts w:eastAsia="Times New Roman" w:cs="Times New Roman"/>
          <w:szCs w:val="28"/>
          <w:lang w:eastAsia="ru-RU"/>
        </w:rPr>
        <w:t>10600</w:t>
      </w:r>
      <w:r w:rsidR="008F5C88">
        <w:rPr>
          <w:rFonts w:eastAsia="Times New Roman" w:cs="Times New Roman"/>
          <w:szCs w:val="28"/>
          <w:lang w:eastAsia="ru-RU"/>
        </w:rPr>
        <w:t xml:space="preserve"> </w:t>
      </w:r>
      <w:r w:rsidRPr="00866D59">
        <w:rPr>
          <w:rFonts w:eastAsia="Times New Roman" w:cs="Times New Roman"/>
          <w:szCs w:val="28"/>
          <w:lang w:eastAsia="ru-RU"/>
        </w:rPr>
        <w:t>отражаются суммы строк 10601, 10700, 10800, 11200, 11500, 11600</w:t>
      </w:r>
      <w:r w:rsidR="00744FF7" w:rsidRPr="00866D59">
        <w:rPr>
          <w:rFonts w:eastAsia="Times New Roman" w:cs="Times New Roman"/>
          <w:szCs w:val="28"/>
          <w:lang w:eastAsia="ru-RU"/>
        </w:rPr>
        <w:t>, 11700</w:t>
      </w:r>
      <w:r w:rsidRPr="00866D59">
        <w:rPr>
          <w:rFonts w:eastAsia="Times New Roman" w:cs="Times New Roman"/>
          <w:szCs w:val="28"/>
          <w:lang w:eastAsia="ru-RU"/>
        </w:rPr>
        <w:t>; по строке 10800</w:t>
      </w:r>
      <w:r w:rsidR="008F5C88">
        <w:rPr>
          <w:rFonts w:eastAsia="Times New Roman" w:cs="Times New Roman"/>
          <w:szCs w:val="28"/>
          <w:lang w:eastAsia="ru-RU"/>
        </w:rPr>
        <w:t xml:space="preserve"> </w:t>
      </w:r>
      <w:r w:rsidRPr="00866D59">
        <w:rPr>
          <w:rFonts w:eastAsia="Times New Roman" w:cs="Times New Roman"/>
          <w:szCs w:val="28"/>
          <w:lang w:eastAsia="ru-RU"/>
        </w:rPr>
        <w:t>отражаются суммы строк 10801, 10900, 11000, 11100; по строке 11200 отражаются суммы строк 11201, 11300, 11400; по строке</w:t>
      </w:r>
      <w:r w:rsidR="008F5C88">
        <w:rPr>
          <w:rFonts w:eastAsia="Times New Roman" w:cs="Times New Roman"/>
          <w:szCs w:val="28"/>
          <w:lang w:eastAsia="ru-RU"/>
        </w:rPr>
        <w:t xml:space="preserve"> </w:t>
      </w:r>
      <w:r w:rsidRPr="00866D59">
        <w:rPr>
          <w:rFonts w:eastAsia="Times New Roman" w:cs="Times New Roman"/>
          <w:szCs w:val="28"/>
          <w:lang w:eastAsia="ru-RU"/>
        </w:rPr>
        <w:t>11600</w:t>
      </w:r>
      <w:r w:rsidR="008F5C88">
        <w:rPr>
          <w:rFonts w:eastAsia="Times New Roman" w:cs="Times New Roman"/>
          <w:szCs w:val="28"/>
          <w:lang w:eastAsia="ru-RU"/>
        </w:rPr>
        <w:t xml:space="preserve"> </w:t>
      </w:r>
      <w:r w:rsidRPr="00866D59">
        <w:rPr>
          <w:rFonts w:eastAsia="Times New Roman" w:cs="Times New Roman"/>
          <w:szCs w:val="28"/>
          <w:lang w:eastAsia="ru-RU"/>
        </w:rPr>
        <w:t>отражаются суммы строк 11601, 11604;</w:t>
      </w:r>
      <w:r w:rsidR="008F5C88">
        <w:rPr>
          <w:rFonts w:eastAsia="Times New Roman" w:cs="Times New Roman"/>
          <w:szCs w:val="28"/>
          <w:lang w:eastAsia="ru-RU"/>
        </w:rPr>
        <w:t xml:space="preserve"> </w:t>
      </w:r>
      <w:r w:rsidR="00B8173F" w:rsidRPr="00866D59">
        <w:rPr>
          <w:rFonts w:eastAsia="Times New Roman" w:cs="Times New Roman"/>
          <w:szCs w:val="28"/>
          <w:lang w:eastAsia="ru-RU"/>
        </w:rPr>
        <w:t xml:space="preserve">по строке 11201 отражаются суммы строк с 11202 </w:t>
      </w:r>
      <w:r w:rsidR="004712CF" w:rsidRPr="00866D59">
        <w:rPr>
          <w:rFonts w:eastAsia="Times New Roman" w:cs="Times New Roman"/>
          <w:szCs w:val="28"/>
          <w:lang w:eastAsia="ru-RU"/>
        </w:rPr>
        <w:t>д</w:t>
      </w:r>
      <w:r w:rsidR="00B8173F" w:rsidRPr="00866D59">
        <w:rPr>
          <w:rFonts w:eastAsia="Times New Roman" w:cs="Times New Roman"/>
          <w:szCs w:val="28"/>
          <w:lang w:eastAsia="ru-RU"/>
        </w:rPr>
        <w:t xml:space="preserve">о 11299; по строке 11300 отражаются суммы строк с 11301 </w:t>
      </w:r>
      <w:r w:rsidR="004712CF" w:rsidRPr="00866D59">
        <w:rPr>
          <w:rFonts w:eastAsia="Times New Roman" w:cs="Times New Roman"/>
          <w:szCs w:val="28"/>
          <w:lang w:eastAsia="ru-RU"/>
        </w:rPr>
        <w:t>д</w:t>
      </w:r>
      <w:r w:rsidR="00B8173F" w:rsidRPr="00866D59">
        <w:rPr>
          <w:rFonts w:eastAsia="Times New Roman" w:cs="Times New Roman"/>
          <w:szCs w:val="28"/>
          <w:lang w:eastAsia="ru-RU"/>
        </w:rPr>
        <w:t xml:space="preserve">о 11399.49.49, а также </w:t>
      </w:r>
      <w:del w:id="21" w:author="Афанасьев Роман Сергеевич" w:date="2025-03-28T17:33:00Z">
        <w:r w:rsidR="00B8173F" w:rsidRPr="00866D59" w:rsidDel="00DA2E4D">
          <w:rPr>
            <w:rFonts w:eastAsia="Times New Roman" w:cs="Times New Roman"/>
            <w:szCs w:val="28"/>
            <w:lang w:eastAsia="ru-RU"/>
          </w:rPr>
          <w:delText xml:space="preserve">11399.49.49.1, </w:delText>
        </w:r>
      </w:del>
      <w:r w:rsidR="00B8173F" w:rsidRPr="00866D59">
        <w:rPr>
          <w:rFonts w:eastAsia="Times New Roman" w:cs="Times New Roman"/>
          <w:szCs w:val="28"/>
          <w:lang w:eastAsia="ru-RU"/>
        </w:rPr>
        <w:t xml:space="preserve">11399.49.349.1; </w:t>
      </w:r>
      <w:del w:id="22" w:author="Афанасьев Роман Сергеевич" w:date="2025-03-28T17:33:00Z">
        <w:r w:rsidR="00B8173F" w:rsidRPr="00866D59" w:rsidDel="00DA2E4D">
          <w:rPr>
            <w:rFonts w:eastAsia="Times New Roman" w:cs="Times New Roman"/>
            <w:szCs w:val="28"/>
            <w:lang w:eastAsia="ru-RU"/>
          </w:rPr>
          <w:delText xml:space="preserve">по строке 11399.49.49.1 отражаются суммы строк 11399.49.50, 11399.49.150, 11399.49.250; по строке 11399.49.50 отражаются суммы </w:delText>
        </w:r>
        <w:r w:rsidR="004712CF" w:rsidRPr="00866D59" w:rsidDel="00DA2E4D">
          <w:rPr>
            <w:rFonts w:eastAsia="Times New Roman" w:cs="Times New Roman"/>
            <w:szCs w:val="28"/>
            <w:lang w:eastAsia="ru-RU"/>
          </w:rPr>
          <w:delText xml:space="preserve">строк </w:delText>
        </w:r>
        <w:r w:rsidR="00B8173F" w:rsidRPr="00866D59" w:rsidDel="00DA2E4D">
          <w:rPr>
            <w:rFonts w:eastAsia="Times New Roman" w:cs="Times New Roman"/>
            <w:szCs w:val="28"/>
            <w:lang w:eastAsia="ru-RU"/>
          </w:rPr>
          <w:delText>с 11399.49.51 до</w:delText>
        </w:r>
        <w:r w:rsidR="008F5C88" w:rsidDel="00DA2E4D">
          <w:rPr>
            <w:rFonts w:eastAsia="Times New Roman" w:cs="Times New Roman"/>
            <w:szCs w:val="28"/>
            <w:lang w:eastAsia="ru-RU"/>
          </w:rPr>
          <w:delText xml:space="preserve"> </w:delText>
        </w:r>
        <w:r w:rsidR="00B8173F" w:rsidRPr="00866D59" w:rsidDel="00DA2E4D">
          <w:rPr>
            <w:rFonts w:eastAsia="Times New Roman" w:cs="Times New Roman"/>
            <w:szCs w:val="28"/>
            <w:lang w:eastAsia="ru-RU"/>
          </w:rPr>
          <w:delText xml:space="preserve">11399.49.149; по строке 11399.49.150 отражаются суммы строк с 11399.49.151 </w:delText>
        </w:r>
        <w:r w:rsidR="004712CF" w:rsidRPr="00866D59" w:rsidDel="00DA2E4D">
          <w:rPr>
            <w:rFonts w:eastAsia="Times New Roman" w:cs="Times New Roman"/>
            <w:szCs w:val="28"/>
            <w:lang w:eastAsia="ru-RU"/>
          </w:rPr>
          <w:delText>д</w:delText>
        </w:r>
        <w:r w:rsidR="00B8173F" w:rsidRPr="00866D59" w:rsidDel="00DA2E4D">
          <w:rPr>
            <w:rFonts w:eastAsia="Times New Roman" w:cs="Times New Roman"/>
            <w:szCs w:val="28"/>
            <w:lang w:eastAsia="ru-RU"/>
          </w:rPr>
          <w:delText xml:space="preserve">о 11399.49.249; по строке 11399.49.250 отражаются суммы строк с 11399.49.251 до 11399.49.349; </w:delText>
        </w:r>
      </w:del>
      <w:r w:rsidR="00B8173F" w:rsidRPr="00866D59">
        <w:rPr>
          <w:rFonts w:eastAsia="Times New Roman" w:cs="Times New Roman"/>
          <w:szCs w:val="28"/>
          <w:lang w:eastAsia="ru-RU"/>
        </w:rPr>
        <w:t xml:space="preserve">по строке 11399.49.349.1 отражаются суммы строк с 11399.50 до 11399.500; </w:t>
      </w:r>
      <w:r w:rsidRPr="00866D59">
        <w:rPr>
          <w:rFonts w:eastAsia="Times New Roman" w:cs="Times New Roman"/>
          <w:szCs w:val="28"/>
          <w:lang w:eastAsia="ru-RU"/>
        </w:rPr>
        <w:t>по строкам 10601, 10700, 10801, 10900, 11000, 11100, 11201, 11300, 11400, 11500, 11601, 11604 отражаются суммы строк, входящих в указанные строки, с учетом следующих особенностей:</w:t>
      </w:r>
    </w:p>
    <w:p w14:paraId="5D48D670" w14:textId="7710213A"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а)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договоров (соглашений) в рамках реализации вопросов местного значения муниципального округа (пункт 8.1 таблицы 1 свода реестров муниципальных образований), по строкам, входящим в строку 10601, отражаются мероприятия, предусмотренные частью 1 статьи 16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4E57804C" w14:textId="2979F0E4"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б)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договоров (соглашений) в рамках реализации полномочий органов местного самоуправления муниципального округа по решению вопросов местного значения муниципального округа (пункт 8.2 таблицы 1 свода реестров муниципальных образований), по строкам, входящим в строку 10700, отражаются мероприятия, предусмотренные частями 1 и 1.1 статьи 17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0DE1C445" w14:textId="723434CC"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в)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договоров (соглашений) в рамках реализации органами местного самоуправления муниципального округа прав на решение вопросов, не отнесенных к вопросам местного значения муниципального округа, по перечню, предусмотренному Законом </w:t>
      </w:r>
      <w:r w:rsidR="00A15D7F">
        <w:rPr>
          <w:rFonts w:eastAsia="Times New Roman" w:cs="Times New Roman"/>
          <w:szCs w:val="28"/>
          <w:lang w:eastAsia="ru-RU"/>
        </w:rPr>
        <w:t>№ </w:t>
      </w:r>
      <w:r w:rsidRPr="00866D59">
        <w:rPr>
          <w:rFonts w:eastAsia="Times New Roman" w:cs="Times New Roman"/>
          <w:szCs w:val="28"/>
          <w:lang w:eastAsia="ru-RU"/>
        </w:rPr>
        <w:t xml:space="preserve">131-ФЗ (пункт 8.3.1 таблицы 1 свода реестров муниципальных образований), по строкам, входящим в строку 10801, отражаются мероприятия, предусмотренные частью 1 статьи 16.1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29334AAF" w14:textId="6E92EA1D"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г)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договоров (соглашений) в рамках реализации органами местного </w:t>
      </w:r>
      <w:r w:rsidRPr="00866D59">
        <w:rPr>
          <w:rFonts w:eastAsia="Times New Roman" w:cs="Times New Roman"/>
          <w:szCs w:val="28"/>
          <w:lang w:eastAsia="ru-RU"/>
        </w:rPr>
        <w:lastRenderedPageBreak/>
        <w:t xml:space="preserve">самоуправления муниципального округа прав на решение вопросов, не отнесенных к вопросам местного значения муниципального округа, по участию муниципального округа в осуществлении государственных полномочий (не переданных в соответствии со статьей 19 Закона </w:t>
      </w:r>
      <w:r w:rsidR="00A15D7F">
        <w:rPr>
          <w:rFonts w:eastAsia="Times New Roman" w:cs="Times New Roman"/>
          <w:szCs w:val="28"/>
          <w:lang w:eastAsia="ru-RU"/>
        </w:rPr>
        <w:t>№ </w:t>
      </w:r>
      <w:r w:rsidRPr="00866D59">
        <w:rPr>
          <w:rFonts w:eastAsia="Times New Roman" w:cs="Times New Roman"/>
          <w:szCs w:val="28"/>
          <w:lang w:eastAsia="ru-RU"/>
        </w:rPr>
        <w:t xml:space="preserve">131-ФЗ, если это участие предусмотрено федеральными законами (пункт 8.3.2 таблицы 1 свода реестров муниципальных образований), по строкам, входящим в строку 10900, отражаются мероприятия согласно части 2 статьи 16.1 Закона </w:t>
      </w:r>
      <w:r w:rsidR="00A15D7F">
        <w:rPr>
          <w:rFonts w:eastAsia="Times New Roman" w:cs="Times New Roman"/>
          <w:szCs w:val="28"/>
          <w:lang w:eastAsia="ru-RU"/>
        </w:rPr>
        <w:t>№ </w:t>
      </w:r>
      <w:r w:rsidRPr="00866D59">
        <w:rPr>
          <w:rFonts w:eastAsia="Times New Roman" w:cs="Times New Roman"/>
          <w:szCs w:val="28"/>
          <w:lang w:eastAsia="ru-RU"/>
        </w:rPr>
        <w:t>131-ФЗ (за исключением мероприятий, указанных в пункте 8.3.3 таблицы 1 свода реестров муниципальных образований);</w:t>
      </w:r>
    </w:p>
    <w:p w14:paraId="2FC4D738" w14:textId="5D94252B"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д)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договоров (соглашений) в рамках реализации органами местного самоуправления муниципального округа права устанавливать за счет местного бюджета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(пункт 8.3.3 таблицы 1 свода реестров муниципальных образований), по строкам, входящим в строку 11000, отражаются мероприятия согласно части 5 статьи 20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2D81494D" w14:textId="42A563E0"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е)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договоров (соглашений) в рамках реализации органами местного самоуправления муниципального округа права на решение вопросов, не отнесенных к вопросам местного значения муниципального округа, по реализации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(пункт 8.3.4 таблицы 1 свода реестров муниципальных образований), по строкам, входящим в строку 11100, отражаются мероприятия согласно части 2 статьи 16.1 Закона </w:t>
      </w:r>
      <w:r w:rsidR="00A15D7F">
        <w:rPr>
          <w:rFonts w:eastAsia="Times New Roman" w:cs="Times New Roman"/>
          <w:szCs w:val="28"/>
          <w:lang w:eastAsia="ru-RU"/>
        </w:rPr>
        <w:t>№ </w:t>
      </w:r>
      <w:r w:rsidRPr="00866D59">
        <w:rPr>
          <w:rFonts w:eastAsia="Times New Roman" w:cs="Times New Roman"/>
          <w:szCs w:val="28"/>
          <w:lang w:eastAsia="ru-RU"/>
        </w:rPr>
        <w:t>131-ФЗ (за исключением мероприятий, указанных в пункте 8.3.2 таблицы 1 свода реестров муниципальных образований);</w:t>
      </w:r>
    </w:p>
    <w:p w14:paraId="53E5CD2A" w14:textId="2892177E"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ж)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договоров (соглашений) в рамках реализации органами местного самоуправления муниципального округа отдельных государственных полномочий, переданных органами государственной власти Российской Федерации, за счет субвенций, предоставленных из федерального бюджета (пункт 8.4.1 таблицы 1 свода реестров муниципальных образований), по строкам, входящим в строку 11201, отражаются мероприятия в соответствии с абзацем первым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31FC94F5" w14:textId="072298FB"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з)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договоров (соглашений) в рамках реализации органами местного самоуправления муниципального округа</w:t>
      </w:r>
      <w:r w:rsidR="008F5C88">
        <w:rPr>
          <w:rFonts w:eastAsia="Times New Roman" w:cs="Times New Roman"/>
          <w:szCs w:val="28"/>
          <w:lang w:eastAsia="ru-RU"/>
        </w:rPr>
        <w:t xml:space="preserve"> </w:t>
      </w:r>
      <w:r w:rsidRPr="00866D59">
        <w:rPr>
          <w:rFonts w:eastAsia="Times New Roman" w:cs="Times New Roman"/>
          <w:szCs w:val="28"/>
          <w:lang w:eastAsia="ru-RU"/>
        </w:rPr>
        <w:t xml:space="preserve">отдельных государственных полномочий, переданных органами государственной власти субъекта Российской Федерации, за счет субвенций, предоставленных из бюджета субъекта Российской Федерации (пункт 8.4.2 таблицы 1 свода реестров муниципальных образований), по строкам, </w:t>
      </w:r>
      <w:r w:rsidRPr="00866D59">
        <w:rPr>
          <w:rFonts w:eastAsia="Times New Roman" w:cs="Times New Roman"/>
          <w:szCs w:val="28"/>
          <w:lang w:eastAsia="ru-RU"/>
        </w:rPr>
        <w:lastRenderedPageBreak/>
        <w:t xml:space="preserve">входящим в строку 11300, отражаются мероприятия в соответствии с абзацем первым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41EB4688" w14:textId="034C4EF0"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и)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договоров (соглашений) в рамках реализации органами местного самоуправления муниципального округа отдельных государственных полномочий, переданных органами государственной власти Российской Федерации и (или) органами государственной власти субъекта Российской Федерации, за счет собственных доходов и источников финансирования дефицита бюджета муниципального округа (пункт 8.4.3 таблицы 1 свода реестров муниципальных образований), по строкам, входящим в строку 11400, отражаются мероприятия в соответствии с абзацем вторым части 5 статьи 19 Закона </w:t>
      </w:r>
      <w:r w:rsidR="00A15D7F">
        <w:rPr>
          <w:rFonts w:eastAsia="Times New Roman" w:cs="Times New Roman"/>
          <w:szCs w:val="28"/>
          <w:lang w:eastAsia="ru-RU"/>
        </w:rPr>
        <w:t>№ </w:t>
      </w:r>
      <w:r w:rsidRPr="00866D59">
        <w:rPr>
          <w:rFonts w:eastAsia="Times New Roman" w:cs="Times New Roman"/>
          <w:szCs w:val="28"/>
          <w:lang w:eastAsia="ru-RU"/>
        </w:rPr>
        <w:t>131-ФЗ;</w:t>
      </w:r>
    </w:p>
    <w:p w14:paraId="79FDACD7" w14:textId="5352EE26"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к) в группе расходных обязательств по отдельным государственным полномочиям, не переданным, но осуществляемым органами местного самоуправления муниципального округа за счет субвенций из бюджета субъекта Российской Федерации (пункт 8.5 таблицы 1 свода муниципальных образований), по строкам, входящим в строку</w:t>
      </w:r>
      <w:r w:rsidR="008F5C88">
        <w:rPr>
          <w:rFonts w:eastAsia="Times New Roman" w:cs="Times New Roman"/>
          <w:szCs w:val="28"/>
          <w:lang w:eastAsia="ru-RU"/>
        </w:rPr>
        <w:t xml:space="preserve"> </w:t>
      </w:r>
      <w:r w:rsidRPr="00866D59">
        <w:rPr>
          <w:rFonts w:eastAsia="Times New Roman" w:cs="Times New Roman"/>
          <w:szCs w:val="28"/>
          <w:lang w:eastAsia="ru-RU"/>
        </w:rPr>
        <w:t xml:space="preserve">11500, отражаются мероприятия в соответствии с пунктом </w:t>
      </w:r>
      <w:r w:rsidR="00FD2DE3" w:rsidRPr="00866D59">
        <w:rPr>
          <w:rFonts w:eastAsia="Times New Roman" w:cs="Times New Roman"/>
          <w:szCs w:val="28"/>
          <w:lang w:eastAsia="ru-RU"/>
        </w:rPr>
        <w:t>27</w:t>
      </w:r>
      <w:r w:rsidR="002873D0" w:rsidRPr="00866D59">
        <w:rPr>
          <w:rFonts w:eastAsia="Times New Roman" w:cs="Times New Roman"/>
          <w:szCs w:val="28"/>
          <w:lang w:eastAsia="ru-RU"/>
        </w:rPr>
        <w:t>части 1</w:t>
      </w:r>
      <w:r w:rsidR="009E471B" w:rsidRPr="00866D59">
        <w:rPr>
          <w:rFonts w:eastAsia="Times New Roman" w:cs="Times New Roman"/>
          <w:szCs w:val="28"/>
          <w:lang w:eastAsia="ru-RU"/>
        </w:rPr>
        <w:t xml:space="preserve"> статьи </w:t>
      </w:r>
      <w:r w:rsidR="00FD2DE3" w:rsidRPr="00866D59">
        <w:rPr>
          <w:rFonts w:eastAsia="Times New Roman" w:cs="Times New Roman"/>
          <w:szCs w:val="28"/>
          <w:lang w:eastAsia="ru-RU"/>
        </w:rPr>
        <w:t>44</w:t>
      </w:r>
      <w:r w:rsidR="009E471B" w:rsidRPr="00866D59">
        <w:rPr>
          <w:rFonts w:eastAsia="Times New Roman" w:cs="Times New Roman"/>
          <w:szCs w:val="28"/>
          <w:lang w:eastAsia="ru-RU"/>
        </w:rPr>
        <w:t xml:space="preserve"> Закона </w:t>
      </w:r>
      <w:r w:rsidR="00A15D7F">
        <w:rPr>
          <w:rFonts w:eastAsia="Times New Roman" w:cs="Times New Roman"/>
          <w:szCs w:val="28"/>
          <w:lang w:eastAsia="ru-RU"/>
        </w:rPr>
        <w:t>№ </w:t>
      </w:r>
      <w:r w:rsidR="00FD2DE3" w:rsidRPr="00866D59">
        <w:rPr>
          <w:rFonts w:eastAsia="Times New Roman" w:cs="Times New Roman"/>
          <w:szCs w:val="28"/>
          <w:lang w:eastAsia="ru-RU"/>
        </w:rPr>
        <w:t>414</w:t>
      </w:r>
      <w:r w:rsidR="009E471B" w:rsidRPr="00866D59">
        <w:rPr>
          <w:rFonts w:eastAsia="Times New Roman" w:cs="Times New Roman"/>
          <w:szCs w:val="28"/>
          <w:lang w:eastAsia="ru-RU"/>
        </w:rPr>
        <w:t>-ФЗ;</w:t>
      </w:r>
    </w:p>
    <w:p w14:paraId="2570F6DE" w14:textId="6870F2F5"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л)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соглашений, предусматривающих предоставление межбюджетных трансфертов из бюджета муниципального округа другим бюджетам бюджетной системы Российской Федерации, в части предоставления субсидий в бюджет субъекта Российской Федерации (пункт 8.6.1 таблицы 1 свода реестров муниципальных образований) по строке 11601</w:t>
      </w:r>
      <w:r w:rsidR="008F5C88">
        <w:rPr>
          <w:rFonts w:eastAsia="Times New Roman" w:cs="Times New Roman"/>
          <w:szCs w:val="28"/>
          <w:lang w:eastAsia="ru-RU"/>
        </w:rPr>
        <w:t xml:space="preserve"> </w:t>
      </w:r>
      <w:r w:rsidRPr="00866D59">
        <w:rPr>
          <w:rFonts w:eastAsia="Times New Roman" w:cs="Times New Roman"/>
          <w:szCs w:val="28"/>
          <w:lang w:eastAsia="ru-RU"/>
        </w:rPr>
        <w:t xml:space="preserve">отражаются мероприятия, предусмотренные частью 1 статьи 65 Закона </w:t>
      </w:r>
      <w:r w:rsidR="00A15D7F">
        <w:rPr>
          <w:rFonts w:eastAsia="Times New Roman" w:cs="Times New Roman"/>
          <w:szCs w:val="28"/>
          <w:lang w:eastAsia="ru-RU"/>
        </w:rPr>
        <w:t>№ </w:t>
      </w:r>
      <w:r w:rsidRPr="00866D59">
        <w:rPr>
          <w:rFonts w:eastAsia="Times New Roman" w:cs="Times New Roman"/>
          <w:szCs w:val="28"/>
          <w:lang w:eastAsia="ru-RU"/>
        </w:rPr>
        <w:t>131-ФЗ и статьей 142.2 Бюджетного кодекса Российской Федерации;</w:t>
      </w:r>
    </w:p>
    <w:p w14:paraId="1226CD3E" w14:textId="7A302E66"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м) в группе расходных обязательств муниципального образования, возникших в результате принятия нормативных правовых актов муниципального округа, заключения соглашений, предусматривающих предоставление межбюджетных трансфертов из бюджета муниципального округа другим бюджетам бюджетной системы Российской Федерации, в части предоставления иных межбюджетных трансфертов (пункт 8.6.2 таблицы 1 свода реестров муниципальных образований), по строкам, входящим в строку 11604, отражаются мероприятия в случае, если предоставление указанных межбюджетных трансфертов из бюджета муниципального округа предусмотрено бюджетным законодательством Российской Федерации.</w:t>
      </w:r>
    </w:p>
    <w:p w14:paraId="759C8B4D"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p>
    <w:p w14:paraId="06AF2D54" w14:textId="77777777" w:rsidR="00744FF7" w:rsidRPr="00147BF4" w:rsidRDefault="00744FF7" w:rsidP="00147BF4">
      <w:pPr>
        <w:autoSpaceDE w:val="0"/>
        <w:autoSpaceDN w:val="0"/>
        <w:adjustRightInd w:val="0"/>
        <w:spacing w:after="0" w:line="240" w:lineRule="auto"/>
        <w:ind w:firstLine="709"/>
        <w:jc w:val="both"/>
        <w:rPr>
          <w:rFonts w:eastAsia="Times New Roman" w:cs="Times New Roman"/>
          <w:b/>
          <w:sz w:val="24"/>
          <w:szCs w:val="24"/>
          <w:lang w:eastAsia="ru-RU"/>
        </w:rPr>
      </w:pPr>
    </w:p>
    <w:p w14:paraId="37131452" w14:textId="77777777" w:rsidR="006931CA" w:rsidRPr="00866D59" w:rsidRDefault="006931CA" w:rsidP="006931CA">
      <w:pPr>
        <w:autoSpaceDE w:val="0"/>
        <w:autoSpaceDN w:val="0"/>
        <w:adjustRightInd w:val="0"/>
        <w:spacing w:after="0" w:line="240" w:lineRule="auto"/>
        <w:jc w:val="center"/>
        <w:outlineLvl w:val="1"/>
        <w:rPr>
          <w:rFonts w:eastAsia="Times New Roman" w:cs="Times New Roman"/>
          <w:b/>
          <w:szCs w:val="28"/>
          <w:lang w:eastAsia="ru-RU"/>
        </w:rPr>
      </w:pPr>
      <w:r w:rsidRPr="00866D59">
        <w:rPr>
          <w:rFonts w:eastAsia="Times New Roman" w:cs="Times New Roman"/>
          <w:b/>
          <w:szCs w:val="28"/>
          <w:lang w:val="en-US" w:eastAsia="ru-RU"/>
        </w:rPr>
        <w:t>III</w:t>
      </w:r>
      <w:r w:rsidRPr="00866D59">
        <w:rPr>
          <w:rFonts w:eastAsia="Times New Roman" w:cs="Times New Roman"/>
          <w:b/>
          <w:szCs w:val="28"/>
          <w:lang w:eastAsia="ru-RU"/>
        </w:rPr>
        <w:t xml:space="preserve"> (2). Рекомендации по заполнению свода реестров муниципальных образований в разрезе видов полномочий</w:t>
      </w:r>
    </w:p>
    <w:p w14:paraId="71FF556B"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b/>
          <w:sz w:val="24"/>
          <w:szCs w:val="24"/>
          <w:lang w:eastAsia="ru-RU"/>
        </w:rPr>
      </w:pPr>
    </w:p>
    <w:p w14:paraId="6B7CDC96" w14:textId="4C3F1B9A"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19. Свод реестров муниципальных образований в разрезе видов полномочий представляется в Министерство финансов Российской Федерации (таблица 2 приложения </w:t>
      </w:r>
      <w:r w:rsidR="00A15D7F">
        <w:rPr>
          <w:rFonts w:eastAsia="Times New Roman" w:cs="Times New Roman"/>
          <w:szCs w:val="28"/>
          <w:lang w:eastAsia="ru-RU"/>
        </w:rPr>
        <w:t>№ </w:t>
      </w:r>
      <w:r w:rsidRPr="00866D59">
        <w:rPr>
          <w:rFonts w:eastAsia="Times New Roman" w:cs="Times New Roman"/>
          <w:szCs w:val="28"/>
          <w:lang w:eastAsia="ru-RU"/>
        </w:rPr>
        <w:t>3 к Приказу) (далее – таблица 2 свода реестров муниципальных образований) с отражением следующей информации:</w:t>
      </w:r>
    </w:p>
    <w:p w14:paraId="25733DD0" w14:textId="77777777"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lastRenderedPageBreak/>
        <w:t>- наименование полномочий, расходных обязательств (графа 1 таблицы 2 свода реестров муниципальных образований);</w:t>
      </w:r>
    </w:p>
    <w:p w14:paraId="6D65C86A" w14:textId="79BB6734"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код строки (графа 2 таблицы 2 свода реестров муниципальных образований);</w:t>
      </w:r>
    </w:p>
    <w:p w14:paraId="74C68B3B"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код группы полномочий, расходных обязательств, соответствующий коду группы, указанному в справочной таблице (графа 3 таблицы 2 свода реестров муниципальных образований);</w:t>
      </w:r>
    </w:p>
    <w:p w14:paraId="7FD85908"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код раздела, подраздела бюджетной классификации Российской Федерации, по которому отражаются расходные обязательства муниципальных образований (графа 4 таблицы 2 свода реестров муниципальных образований);</w:t>
      </w:r>
    </w:p>
    <w:p w14:paraId="29DC78D3"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объем средств на исполнение расходных обязательств муниципальных образований (отчетный финансовый год (план, факт), текущий финансовый год (план), очередной финансовый год (прогноз), плановый период (прогноз на два года)) (графы 5 - 34 таблицы 2 свода муниципальных образований);</w:t>
      </w:r>
    </w:p>
    <w:p w14:paraId="0A14064E"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объем средств на исполнение расходных обязательств муниципальных образований без учета расходов на осуществление капитальных вложений в объекты муниципальной собственности (отчетный финансовый год (план, факт), текущий финансовый год (план), очередной финансовый год (прогноз), плановый период (прогноз на два года) (графы 40 - 64 таблицы 2 свода реестров муниципальных образований);</w:t>
      </w:r>
    </w:p>
    <w:p w14:paraId="3D429509"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объем средств на исполнение расходных обязательств муниципальных образований исходя из оценки стоимости данных расходных обязательств (отчетный финансовый год, текущий финансовый год, очередной финансовый год) (графы 65 - 79 таблицы 2 свода реестров муниципальных образований);</w:t>
      </w:r>
    </w:p>
    <w:p w14:paraId="3E5C44AC"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объем средств на исполнение расходных обязательств муниципальных образований исходя из оценки стоимости данных расходных обязательств без учета расходов на осуществление капитальных вложений в объекты муниципальной собственности (отчетный финансовый год, текущий финансовый год, очередной финансовый год) (графы 80 - 94 таблицы 2 свода реестров муниципальных образований);</w:t>
      </w:r>
    </w:p>
    <w:p w14:paraId="74C3627B"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методика расчета оценки стоимости расходных обязательств муниципальных образований (графа 95 таблицы 2 свода реестров муниципальных образований).</w:t>
      </w:r>
    </w:p>
    <w:p w14:paraId="06A60D63"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Обязательства, в рамках реализации мероприятий, связанных с влиянием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r w:rsidR="008E07CE" w:rsidRPr="00866D59">
        <w:rPr>
          <w:shd w:val="clear" w:color="auto" w:fill="FFFFFF"/>
        </w:rPr>
        <w:t xml:space="preserve">, </w:t>
      </w:r>
      <w:r w:rsidR="008E07CE" w:rsidRPr="00866D59">
        <w:rPr>
          <w:rFonts w:eastAsia="Times New Roman" w:cs="Times New Roman"/>
          <w:szCs w:val="28"/>
          <w:lang w:eastAsia="ru-RU"/>
        </w:rPr>
        <w:t>связанных с влиянием ухудшения геополитической и экономической ситуации на развитие отраслей экономики</w:t>
      </w:r>
      <w:r w:rsidR="00B5405B" w:rsidRPr="00866D59">
        <w:rPr>
          <w:rFonts w:eastAsia="Times New Roman" w:cs="Times New Roman"/>
          <w:szCs w:val="28"/>
          <w:lang w:eastAsia="ru-RU"/>
        </w:rPr>
        <w:t>, а также связанных с проведением специальной военной операцией</w:t>
      </w:r>
      <w:r w:rsidRPr="00866D59">
        <w:rPr>
          <w:rFonts w:eastAsia="Times New Roman" w:cs="Times New Roman"/>
          <w:szCs w:val="28"/>
          <w:lang w:eastAsia="ru-RU"/>
        </w:rPr>
        <w:t xml:space="preserve"> отражаются только по соответствующим кодам примерного справочника.</w:t>
      </w:r>
    </w:p>
    <w:p w14:paraId="2B5C3674" w14:textId="641C3FA1"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20. В таблице 2 свода реестров муниципальных образований в графах 5 - 94 по строке 1000 отражаются суммы строк 1001, 1100, 1200, 1600, 1900, 2000, 2400 таблицы 2 </w:t>
      </w:r>
      <w:r w:rsidRPr="00866D59">
        <w:rPr>
          <w:bCs/>
        </w:rPr>
        <w:t>примерного справочника подготовки сводов реестров муниципальных образований.</w:t>
      </w:r>
      <w:r w:rsidRPr="00866D59">
        <w:rPr>
          <w:rFonts w:eastAsia="Times New Roman" w:cs="Times New Roman"/>
          <w:szCs w:val="28"/>
          <w:lang w:eastAsia="ru-RU"/>
        </w:rPr>
        <w:t xml:space="preserve"> </w:t>
      </w:r>
      <w:r w:rsidR="00A32FF4" w:rsidRPr="00866D59">
        <w:rPr>
          <w:rFonts w:eastAsia="Times New Roman" w:cs="Times New Roman"/>
          <w:szCs w:val="28"/>
          <w:lang w:eastAsia="ru-RU"/>
        </w:rPr>
        <w:t xml:space="preserve">По строке 1600 отражаются суммы строк 1601, 1700, 1800. По строке 1601 отражаются суммы строк с 1602 до 1699; по строке 1700 отражаются суммы строк с 1701 до 1799.49.49, а также </w:t>
      </w:r>
      <w:del w:id="23" w:author="Афанасьев Роман Сергеевич" w:date="2025-03-28T17:37:00Z">
        <w:r w:rsidR="00A32FF4" w:rsidRPr="00866D59" w:rsidDel="00716BF2">
          <w:rPr>
            <w:rFonts w:eastAsia="Times New Roman" w:cs="Times New Roman"/>
            <w:szCs w:val="28"/>
            <w:lang w:eastAsia="ru-RU"/>
          </w:rPr>
          <w:delText xml:space="preserve">1799.49.49.1, </w:delText>
        </w:r>
      </w:del>
      <w:r w:rsidR="00A32FF4" w:rsidRPr="00866D59">
        <w:rPr>
          <w:rFonts w:eastAsia="Times New Roman" w:cs="Times New Roman"/>
          <w:szCs w:val="28"/>
          <w:lang w:eastAsia="ru-RU"/>
        </w:rPr>
        <w:t xml:space="preserve">1799.49.349.1; </w:t>
      </w:r>
      <w:del w:id="24" w:author="Афанасьев Роман Сергеевич" w:date="2025-03-28T17:37:00Z">
        <w:r w:rsidR="00A32FF4" w:rsidRPr="00866D59" w:rsidDel="00716BF2">
          <w:rPr>
            <w:rFonts w:eastAsia="Times New Roman" w:cs="Times New Roman"/>
            <w:szCs w:val="28"/>
            <w:lang w:eastAsia="ru-RU"/>
          </w:rPr>
          <w:delText>по строке 1799.49.49.1 отражаются суммы строк 1799.49.50, 1799.49.150, 1799.49.250; по строке 1799.49.50 отражаются суммы строк с 1799.49.51 до</w:delText>
        </w:r>
        <w:r w:rsidR="008F5C88" w:rsidDel="00716BF2">
          <w:rPr>
            <w:rFonts w:eastAsia="Times New Roman" w:cs="Times New Roman"/>
            <w:szCs w:val="28"/>
            <w:lang w:eastAsia="ru-RU"/>
          </w:rPr>
          <w:delText xml:space="preserve"> </w:delText>
        </w:r>
        <w:r w:rsidR="00A32FF4" w:rsidRPr="00866D59" w:rsidDel="00716BF2">
          <w:rPr>
            <w:rFonts w:eastAsia="Times New Roman" w:cs="Times New Roman"/>
            <w:szCs w:val="28"/>
            <w:lang w:eastAsia="ru-RU"/>
          </w:rPr>
          <w:delText xml:space="preserve">1799.49.149; по строке 1799.49.150 отражаются суммы строк с 1799.49.151 до 1799.49.249; по строке 1799.49.250 отражаются суммы строк с 1799.49.251 до </w:delText>
        </w:r>
        <w:r w:rsidR="00CC48CC" w:rsidRPr="00866D59" w:rsidDel="00716BF2">
          <w:rPr>
            <w:rFonts w:eastAsia="Times New Roman" w:cs="Times New Roman"/>
            <w:szCs w:val="28"/>
            <w:lang w:eastAsia="ru-RU"/>
          </w:rPr>
          <w:delText>17</w:delText>
        </w:r>
        <w:r w:rsidR="00A32FF4" w:rsidRPr="00866D59" w:rsidDel="00716BF2">
          <w:rPr>
            <w:rFonts w:eastAsia="Times New Roman" w:cs="Times New Roman"/>
            <w:szCs w:val="28"/>
            <w:lang w:eastAsia="ru-RU"/>
          </w:rPr>
          <w:delText xml:space="preserve">99.49.349; </w:delText>
        </w:r>
      </w:del>
      <w:r w:rsidR="00A32FF4" w:rsidRPr="00866D59">
        <w:rPr>
          <w:rFonts w:eastAsia="Times New Roman" w:cs="Times New Roman"/>
          <w:szCs w:val="28"/>
          <w:lang w:eastAsia="ru-RU"/>
        </w:rPr>
        <w:t xml:space="preserve">по строке </w:t>
      </w:r>
      <w:r w:rsidR="00CC48CC" w:rsidRPr="00866D59">
        <w:rPr>
          <w:rFonts w:eastAsia="Times New Roman" w:cs="Times New Roman"/>
          <w:szCs w:val="28"/>
          <w:lang w:eastAsia="ru-RU"/>
        </w:rPr>
        <w:t>17</w:t>
      </w:r>
      <w:r w:rsidR="00A32FF4" w:rsidRPr="00866D59">
        <w:rPr>
          <w:rFonts w:eastAsia="Times New Roman" w:cs="Times New Roman"/>
          <w:szCs w:val="28"/>
          <w:lang w:eastAsia="ru-RU"/>
        </w:rPr>
        <w:t xml:space="preserve">99.49.349.1 </w:t>
      </w:r>
      <w:r w:rsidR="00A32FF4" w:rsidRPr="00866D59">
        <w:rPr>
          <w:rFonts w:eastAsia="Times New Roman" w:cs="Times New Roman"/>
          <w:szCs w:val="28"/>
          <w:lang w:eastAsia="ru-RU"/>
        </w:rPr>
        <w:lastRenderedPageBreak/>
        <w:t xml:space="preserve">отражаются суммы строк с </w:t>
      </w:r>
      <w:r w:rsidR="00CC48CC" w:rsidRPr="00866D59">
        <w:rPr>
          <w:rFonts w:eastAsia="Times New Roman" w:cs="Times New Roman"/>
          <w:szCs w:val="28"/>
          <w:lang w:eastAsia="ru-RU"/>
        </w:rPr>
        <w:t>17</w:t>
      </w:r>
      <w:r w:rsidR="00A32FF4" w:rsidRPr="00866D59">
        <w:rPr>
          <w:rFonts w:eastAsia="Times New Roman" w:cs="Times New Roman"/>
          <w:szCs w:val="28"/>
          <w:lang w:eastAsia="ru-RU"/>
        </w:rPr>
        <w:t xml:space="preserve">99.50 до </w:t>
      </w:r>
      <w:r w:rsidR="00CC48CC" w:rsidRPr="00866D59">
        <w:rPr>
          <w:rFonts w:eastAsia="Times New Roman" w:cs="Times New Roman"/>
          <w:szCs w:val="28"/>
          <w:lang w:eastAsia="ru-RU"/>
        </w:rPr>
        <w:t>17</w:t>
      </w:r>
      <w:r w:rsidR="00A32FF4" w:rsidRPr="00866D59">
        <w:rPr>
          <w:rFonts w:eastAsia="Times New Roman" w:cs="Times New Roman"/>
          <w:szCs w:val="28"/>
          <w:lang w:eastAsia="ru-RU"/>
        </w:rPr>
        <w:t>99.500</w:t>
      </w:r>
      <w:r w:rsidR="002873D0" w:rsidRPr="00866D59">
        <w:rPr>
          <w:rFonts w:eastAsia="Times New Roman" w:cs="Times New Roman"/>
          <w:szCs w:val="28"/>
          <w:lang w:eastAsia="ru-RU"/>
        </w:rPr>
        <w:t>.</w:t>
      </w:r>
      <w:r w:rsidR="00A32FF4" w:rsidRPr="00866D59">
        <w:rPr>
          <w:rFonts w:eastAsia="Times New Roman" w:cs="Times New Roman"/>
          <w:szCs w:val="28"/>
          <w:lang w:eastAsia="ru-RU"/>
        </w:rPr>
        <w:t xml:space="preserve"> </w:t>
      </w:r>
      <w:r w:rsidRPr="00866D59">
        <w:rPr>
          <w:rFonts w:eastAsia="Times New Roman" w:cs="Times New Roman"/>
          <w:szCs w:val="28"/>
          <w:lang w:eastAsia="ru-RU"/>
        </w:rPr>
        <w:t>По строке 2500 отражаются суммы по всем расходным обязательствам муниципальных образований</w:t>
      </w:r>
      <w:r w:rsidRPr="00866D59">
        <w:rPr>
          <w:bCs/>
        </w:rPr>
        <w:t xml:space="preserve"> за исключением строк 1104 и 2000 таблицы 2 примерного справочника подготовки сводов реестров муниципальных образований.</w:t>
      </w:r>
    </w:p>
    <w:p w14:paraId="0BA1CF6B"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21. Указанные в графе 1 таблицы 2 свода реестров муниципальных образований расходные обязательства муниципальных образований подразделяются на следующие подгруппы с последующей детализацией:</w:t>
      </w:r>
    </w:p>
    <w:p w14:paraId="599EF617"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1) расходные обязательства, возникшие в результате принятия нормативных правовых актов муниципальных образований, заключения договоров (соглашений) в рамках реализации вопросов местного значения (пункт 1.1 таблицы 2 свода реестров муниципальных образований);</w:t>
      </w:r>
    </w:p>
    <w:p w14:paraId="4253AF5D"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2) расходные обязательства, возникшие в результате принятия нормативных правовых актов муниципальных образований, заключения договоров (соглашений) в рамках реализации полномочий органов местного самоуправления муниципального образования по решению вопросов местного значения муниципальных образований (пункт 1.2 таблицы 2 свода реестров муниципальных образований);</w:t>
      </w:r>
    </w:p>
    <w:p w14:paraId="7E7C1832" w14:textId="77777777" w:rsidR="008F5C88"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3) расходные обязательства, возникшие в результате принятия нормативных правовых актов муниципальных образований, заключения договоров (соглашений) в рамках реализации органами местного самоуправления муниципальных образований права на решение вопросов, не отнесенных к вопросам местного значения муниципальных образований (пункт 1.3 таблицы 2 свода реестров муниципальных образований).</w:t>
      </w:r>
    </w:p>
    <w:p w14:paraId="5C74A296" w14:textId="51171B38"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Данная подгруппа подразделяется на следующие виды расходных обязательств муниципальных образований:</w:t>
      </w:r>
    </w:p>
    <w:p w14:paraId="018E3C92" w14:textId="65BEBE3E"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а) по перечню прав, предусмотренных Законом </w:t>
      </w:r>
      <w:r w:rsidR="00A15D7F">
        <w:rPr>
          <w:rFonts w:eastAsia="Times New Roman" w:cs="Times New Roman"/>
          <w:szCs w:val="28"/>
          <w:lang w:eastAsia="ru-RU"/>
        </w:rPr>
        <w:t>№ </w:t>
      </w:r>
      <w:r w:rsidRPr="00866D59">
        <w:rPr>
          <w:rFonts w:eastAsia="Times New Roman" w:cs="Times New Roman"/>
          <w:szCs w:val="28"/>
          <w:lang w:eastAsia="ru-RU"/>
        </w:rPr>
        <w:t>131-ФЗ (пункт 1.3.1 таблицы 2 свода реестров муниципальных образований);</w:t>
      </w:r>
    </w:p>
    <w:p w14:paraId="48B66BFB" w14:textId="341F3118"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б) в связи с участием в осуществлении государственных полномочий (не переданных в соответствии со статьей 19 Закона </w:t>
      </w:r>
      <w:r w:rsidR="00A15D7F">
        <w:rPr>
          <w:rFonts w:eastAsia="Times New Roman" w:cs="Times New Roman"/>
          <w:szCs w:val="28"/>
          <w:lang w:eastAsia="ru-RU"/>
        </w:rPr>
        <w:t>№ </w:t>
      </w:r>
      <w:r w:rsidRPr="00866D59">
        <w:rPr>
          <w:rFonts w:eastAsia="Times New Roman" w:cs="Times New Roman"/>
          <w:szCs w:val="28"/>
          <w:lang w:eastAsia="ru-RU"/>
        </w:rPr>
        <w:t>131-ФЗ, если это участие предусмотрено федеральными законами (пункт 1.3.2 таблицы 2 свода реестров муниципальных образований);</w:t>
      </w:r>
    </w:p>
    <w:p w14:paraId="195945D8"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в) в связи с реализацией права устанавливать за счет местного бюджета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(пункт 1.3.3 таблицы 2 свода реестров муниципальных образований);</w:t>
      </w:r>
    </w:p>
    <w:p w14:paraId="10D91D41"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г) </w:t>
      </w:r>
      <w:r w:rsidRPr="00866D59">
        <w:t xml:space="preserve">в связи с реализацией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w:t>
      </w:r>
      <w:r w:rsidRPr="00866D59">
        <w:rPr>
          <w:rFonts w:eastAsia="Times New Roman" w:cs="Times New Roman"/>
          <w:szCs w:val="28"/>
          <w:lang w:eastAsia="ru-RU"/>
        </w:rPr>
        <w:t>(пункт 1.3.4 таблицы 2 свода реестров муниципальных образований);</w:t>
      </w:r>
    </w:p>
    <w:p w14:paraId="7443F969"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4) расходные обязательства, возникшие в результате принятия нормативных правовых актов муниципального образования, заключения договоров (соглашений) в рамках реализации органами местного самоуправления муниципальных образований отдельных государственных полномочий, переданных органами </w:t>
      </w:r>
      <w:r w:rsidRPr="00866D59">
        <w:rPr>
          <w:rFonts w:eastAsia="Times New Roman" w:cs="Times New Roman"/>
          <w:szCs w:val="28"/>
          <w:lang w:eastAsia="ru-RU"/>
        </w:rPr>
        <w:lastRenderedPageBreak/>
        <w:t>государственной власти Российской Федерации и (или) органами государственной власти субъекта Российской Федерации (пункт 1.4 таблицы 2 свода реестров муниципальных образований);</w:t>
      </w:r>
    </w:p>
    <w:p w14:paraId="6EC43730"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Данная подгруппа подразделяется на следующие виды расходных обязательств муниципальных образований:</w:t>
      </w:r>
    </w:p>
    <w:p w14:paraId="78862AFD"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а) исполняемые за счет субвенций, предоставленных из федерального бюджета (пункт 1.4.1 таблицы 2 свода реестров муниципальных образований);</w:t>
      </w:r>
    </w:p>
    <w:p w14:paraId="4E2C242B"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б) исполняемые за счет субвенций, предоставленных из бюджета субъекта Российской Федерации (пункт 1.4.2 таблицы 2 свода реестров муниципальных образований);</w:t>
      </w:r>
    </w:p>
    <w:p w14:paraId="0E7473FE"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в) исполняемые за счет собственных доходов и источников финансирования дефицита бюджета муниципального образования (пункт 1.4.3 таблицы 2 свода реестров муниципальных образований).</w:t>
      </w:r>
    </w:p>
    <w:p w14:paraId="2492A01B" w14:textId="77777777" w:rsidR="006931CA" w:rsidRPr="00866D59"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5) расходные обязательства по отдельным государственным полномочиям, не переданным, но осуществляемым органами местного самоуправления за счет субвенций из бюджета субъекта Российской Федерации (пункт 1.5 таблицы 2 свода реестров муниципальных образований);</w:t>
      </w:r>
    </w:p>
    <w:p w14:paraId="2814F491" w14:textId="77777777" w:rsidR="006931CA" w:rsidRPr="00866D59"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6) расходные обязательства муниципальных образований, возникшие в результате принятия нормативных правовых актов муниципальных образований, заключения соглашений, предусматривающих предоставление межбюджетных трансфертов из бюджетов муниципальных образований другим бюджетам бюджетной системы Российской Федерации (пункт 1.6 таблицы 2 свода реестров муниципальных образований).</w:t>
      </w:r>
    </w:p>
    <w:p w14:paraId="46F72076" w14:textId="77777777" w:rsidR="006931CA" w:rsidRPr="00866D59"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Дальнейшая детализация расходных обязательств муниципальных образований, входящих в пункт 1.6 таблицы 2 свода реестров муниципальных образований, зависит от особенностей организации межбюджетных отношений на муниципальном уровне для разных видов муниципальных образований. Расходные обязательства муниципальных образований по предоставлению межбюджетных трансфертов отражаются только в пункте 1.6 и включенных в него подпунктах.</w:t>
      </w:r>
    </w:p>
    <w:p w14:paraId="4E7667C7" w14:textId="77777777" w:rsidR="008F5C88" w:rsidRDefault="006931CA" w:rsidP="006931CA">
      <w:pPr>
        <w:autoSpaceDE w:val="0"/>
        <w:autoSpaceDN w:val="0"/>
        <w:adjustRightInd w:val="0"/>
        <w:spacing w:after="0" w:line="245" w:lineRule="auto"/>
        <w:ind w:firstLine="709"/>
        <w:jc w:val="both"/>
        <w:rPr>
          <w:rFonts w:eastAsia="Times New Roman" w:cs="Times New Roman"/>
          <w:szCs w:val="28"/>
          <w:lang w:eastAsia="ru-RU"/>
        </w:rPr>
      </w:pPr>
      <w:r w:rsidRPr="00866D59">
        <w:rPr>
          <w:rFonts w:eastAsia="Times New Roman" w:cs="Times New Roman"/>
          <w:szCs w:val="28"/>
          <w:lang w:eastAsia="ru-RU"/>
        </w:rPr>
        <w:t>22. В графе 3 таблицы 2 свода реестров муниципальных образований указывается номер группы полномочия согласно таблице 2 примерного справочника подготовки сводов реестров муниципальных образований.</w:t>
      </w:r>
    </w:p>
    <w:p w14:paraId="0ADA999D" w14:textId="79B922BB"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В графе 4 таблицы 2 свода реестров муниципальных образований указываются коды раздела и подраздела классификации расходов бюджетов в соответствии с кодами бюджетной классификации Российской Федерации, действующими на момент представления таблицы 2 свода реестров муниципальных образований</w:t>
      </w:r>
      <w:r w:rsidRPr="00866D59">
        <w:t xml:space="preserve"> </w:t>
      </w:r>
      <w:r w:rsidRPr="00866D59">
        <w:rPr>
          <w:rFonts w:eastAsia="Times New Roman" w:cs="Times New Roman"/>
          <w:szCs w:val="28"/>
          <w:lang w:eastAsia="ru-RU"/>
        </w:rPr>
        <w:t>в Министерство финансов Российской Федерации.</w:t>
      </w:r>
    </w:p>
    <w:p w14:paraId="7F43E516"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В графах 5 – 94 таблицы 2 свода реестров муниципальных образований указывается объем средств на исполнение расходных обязательств муниципальных образований раздельно за счет средств федерального бюджета, средств регионального бюджета, прочих безвозмездных поступлений, включая средства фондов, и средств местных бюджетов в тыс. рублей (с одним десятичным знаком), который определяется с учетом объема средств на исполнение расходных обязательств муниципальных образований, указанного в таблице 2 свода реестров муниципальных образований.</w:t>
      </w:r>
    </w:p>
    <w:p w14:paraId="6AB88103"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lastRenderedPageBreak/>
        <w:t>Объем средств на исполнение расходного обязательства муниципального образования за счет прочих безвозмездных поступлений, включая средства фондов, указывается в случае если источником финансового обеспечения расходного обязательства являются средства Фонда развития моногородов, Фонда содействия реформированию жилищно-коммунального хозяйства и других фондов, за исключением дорожных фондов, а также средства, полученные от государственных (муниципальных) и негосударственных организаций.</w:t>
      </w:r>
    </w:p>
    <w:p w14:paraId="433A5264"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23. При представлении таблицы 2 свода реестров муниципальных образований в Министерство финансов Российской Федерации объемы расходных обязательств по строкам, включенным в группы, подгруппы расходных обязательств таблицы 2 свода реестров муниципальных образований, должны равняться сумме строк, в которых указаны объемы соответствующих расходных обязательств по всем видам муниципальных образований таблицы 1 свода реестров муниципальных образований, при этом учитывается следующее:</w:t>
      </w:r>
    </w:p>
    <w:p w14:paraId="2F779B4C" w14:textId="77777777" w:rsidR="006931CA" w:rsidRPr="008D6737"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D6737">
        <w:rPr>
          <w:rFonts w:eastAsia="Times New Roman" w:cs="Times New Roman"/>
          <w:szCs w:val="28"/>
          <w:lang w:eastAsia="ru-RU"/>
        </w:rPr>
        <w:t>1) объем расходных обязательств по строке 1001 таблицы 2 свода реестров муниципальных образований</w:t>
      </w:r>
      <w:r w:rsidRPr="008D6737">
        <w:t xml:space="preserve"> </w:t>
      </w:r>
      <w:r w:rsidRPr="008D6737">
        <w:rPr>
          <w:rFonts w:eastAsia="Times New Roman" w:cs="Times New Roman"/>
          <w:szCs w:val="28"/>
          <w:lang w:eastAsia="ru-RU"/>
        </w:rPr>
        <w:t>должен равняться сумме строк 1001, 2501, 3701, 5001, 6501, 6600, 8102, 9401, 10601</w:t>
      </w:r>
      <w:r w:rsidR="00B45860" w:rsidRPr="008D6737">
        <w:rPr>
          <w:rFonts w:eastAsia="Times New Roman" w:cs="Times New Roman"/>
          <w:szCs w:val="28"/>
          <w:lang w:eastAsia="ru-RU"/>
        </w:rPr>
        <w:t xml:space="preserve">, </w:t>
      </w:r>
      <w:r w:rsidRPr="008D6737">
        <w:rPr>
          <w:rFonts w:eastAsia="Times New Roman" w:cs="Times New Roman"/>
          <w:szCs w:val="28"/>
          <w:lang w:eastAsia="ru-RU"/>
        </w:rPr>
        <w:t>уменьшенной на сумму строк 1148, 1149, 5151, 5152, 6778 и 6679 таблицы 1 свода реестров муниципальных образований;</w:t>
      </w:r>
    </w:p>
    <w:p w14:paraId="1A8D8BB4"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D6737">
        <w:rPr>
          <w:rFonts w:eastAsia="Times New Roman" w:cs="Times New Roman"/>
          <w:szCs w:val="28"/>
          <w:lang w:eastAsia="ru-RU"/>
        </w:rPr>
        <w:t>2) объем расходных обязательств по строке 1100 таблицы 2 свода реестров муниципальных образований</w:t>
      </w:r>
      <w:r w:rsidRPr="008D6737">
        <w:t xml:space="preserve"> </w:t>
      </w:r>
      <w:r w:rsidRPr="008D6737">
        <w:rPr>
          <w:rFonts w:eastAsia="Times New Roman" w:cs="Times New Roman"/>
          <w:szCs w:val="28"/>
          <w:lang w:eastAsia="ru-RU"/>
        </w:rPr>
        <w:t>должен равняться сумме строк 1200, 1148, 1149, 2600, 3800, 5151, 5152, 5200, 6778, 6779, 6800, 8300,9500 и 10700 таблицы 1 свода реестров муниципальных образований;</w:t>
      </w:r>
    </w:p>
    <w:p w14:paraId="43352ABE"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3) объем расходных обязательств по строке 1200 таблицы 2 свода реестров муниципальных образований должен равняться сумме строк 1300, 2700, 3900, 5300, 6900, 8400, 9600 и 10800 таблицы 1 свода реестров муниципальных образований;</w:t>
      </w:r>
    </w:p>
    <w:p w14:paraId="69B59742"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4) объем расходных обязательств по строке 1600 таблицы 2 свода реестров муниципальных образований должен равняться сумме строк 1700, 3100, 4300, 5700, 7300, 8800, 10000 и 11200 таблицы 1 свода реестров муниципальных образований;</w:t>
      </w:r>
    </w:p>
    <w:p w14:paraId="7678AFD1"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5) объем расходных обязательств по строке 1900 таблицы 2 свода реестров муниципальных образований</w:t>
      </w:r>
      <w:r w:rsidRPr="00866D59">
        <w:t xml:space="preserve"> </w:t>
      </w:r>
      <w:r w:rsidRPr="00866D59">
        <w:rPr>
          <w:rFonts w:eastAsia="Times New Roman" w:cs="Times New Roman"/>
          <w:szCs w:val="28"/>
          <w:lang w:eastAsia="ru-RU"/>
        </w:rPr>
        <w:t>должен равняться сумме строк 2000, 3400, 4600, 6000, 7600, 9100, 10300 и 11500 таблицы 1 свода реестров муниципальных образований;</w:t>
      </w:r>
    </w:p>
    <w:p w14:paraId="0EFDD3E6" w14:textId="77777777" w:rsidR="006931CA" w:rsidRPr="00866D59" w:rsidRDefault="006931CA"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6) объем расходных обязательств по строке 2000 таблицы 2 свода реестров муниципальных образований должен равняться сумме строк 2100, 3500, 4700, 6100, 7700, 9200,10400 и 11600 таблицы 1 свода реестров муниципальных образований.</w:t>
      </w:r>
    </w:p>
    <w:p w14:paraId="12B58DCE" w14:textId="77777777" w:rsidR="00B45860" w:rsidRPr="00866D59" w:rsidRDefault="00526C7F" w:rsidP="006931CA">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Полномочия по кодам строк, содержащим часть кода после точки, относятся к самостоятельным полномочиям и не подлежат интеграции в полномочия, код строки которых состоит только из целого числа.</w:t>
      </w:r>
    </w:p>
    <w:p w14:paraId="5A0DD87F" w14:textId="77777777" w:rsidR="00526C7F" w:rsidRPr="00866D59" w:rsidRDefault="00526C7F" w:rsidP="006931CA">
      <w:pPr>
        <w:autoSpaceDE w:val="0"/>
        <w:autoSpaceDN w:val="0"/>
        <w:adjustRightInd w:val="0"/>
        <w:spacing w:after="0" w:line="240" w:lineRule="auto"/>
        <w:ind w:firstLine="709"/>
        <w:jc w:val="both"/>
        <w:rPr>
          <w:rFonts w:eastAsia="Times New Roman" w:cs="Times New Roman"/>
          <w:szCs w:val="28"/>
          <w:lang w:eastAsia="ru-RU"/>
        </w:rPr>
      </w:pPr>
    </w:p>
    <w:p w14:paraId="603776F9" w14:textId="77777777" w:rsidR="009C55CB" w:rsidRPr="00866D59" w:rsidRDefault="00674758" w:rsidP="009C55CB">
      <w:pPr>
        <w:autoSpaceDE w:val="0"/>
        <w:autoSpaceDN w:val="0"/>
        <w:adjustRightInd w:val="0"/>
        <w:spacing w:after="0" w:line="240" w:lineRule="auto"/>
        <w:ind w:firstLine="709"/>
        <w:jc w:val="center"/>
        <w:outlineLvl w:val="1"/>
        <w:rPr>
          <w:rFonts w:eastAsia="Times New Roman" w:cs="Times New Roman"/>
          <w:b/>
          <w:szCs w:val="28"/>
          <w:lang w:eastAsia="ru-RU"/>
        </w:rPr>
      </w:pPr>
      <w:r w:rsidRPr="00866D59">
        <w:rPr>
          <w:rFonts w:eastAsia="Times New Roman" w:cs="Times New Roman"/>
          <w:b/>
          <w:szCs w:val="28"/>
          <w:lang w:val="en-US" w:eastAsia="ru-RU"/>
        </w:rPr>
        <w:t>I</w:t>
      </w:r>
      <w:r w:rsidR="009C55CB" w:rsidRPr="00866D59">
        <w:rPr>
          <w:rFonts w:eastAsia="Times New Roman" w:cs="Times New Roman"/>
          <w:b/>
          <w:szCs w:val="28"/>
          <w:lang w:val="en-US" w:eastAsia="ru-RU"/>
        </w:rPr>
        <w:t>V</w:t>
      </w:r>
      <w:r w:rsidR="009C55CB" w:rsidRPr="00866D59">
        <w:rPr>
          <w:rFonts w:eastAsia="Times New Roman" w:cs="Times New Roman"/>
          <w:b/>
          <w:szCs w:val="28"/>
          <w:lang w:eastAsia="ru-RU"/>
        </w:rPr>
        <w:t>. Рекомендации по заполнению справочной таблицы</w:t>
      </w:r>
    </w:p>
    <w:p w14:paraId="4ADC0B71"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b/>
          <w:sz w:val="24"/>
          <w:szCs w:val="24"/>
          <w:lang w:eastAsia="ru-RU"/>
        </w:rPr>
      </w:pPr>
    </w:p>
    <w:p w14:paraId="76AFD7D9" w14:textId="622B3435" w:rsidR="009C55CB" w:rsidRPr="00866D59" w:rsidRDefault="00A2079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2</w:t>
      </w:r>
      <w:r w:rsidR="005F4E51" w:rsidRPr="00866D59">
        <w:rPr>
          <w:rFonts w:eastAsia="Times New Roman" w:cs="Times New Roman"/>
          <w:szCs w:val="28"/>
          <w:lang w:eastAsia="ru-RU"/>
        </w:rPr>
        <w:t>4</w:t>
      </w:r>
      <w:r w:rsidR="009C55CB" w:rsidRPr="00866D59">
        <w:rPr>
          <w:rFonts w:eastAsia="Times New Roman" w:cs="Times New Roman"/>
          <w:szCs w:val="28"/>
          <w:lang w:eastAsia="ru-RU"/>
        </w:rPr>
        <w:t xml:space="preserve">. Справочная таблица </w:t>
      </w:r>
      <w:r w:rsidR="0020218C" w:rsidRPr="00866D59">
        <w:rPr>
          <w:rFonts w:eastAsia="Times New Roman" w:cs="Times New Roman"/>
          <w:szCs w:val="28"/>
          <w:lang w:eastAsia="ru-RU"/>
        </w:rPr>
        <w:t xml:space="preserve">(приложение </w:t>
      </w:r>
      <w:r w:rsidR="00A15D7F">
        <w:rPr>
          <w:rFonts w:eastAsia="Times New Roman" w:cs="Times New Roman"/>
          <w:szCs w:val="28"/>
          <w:lang w:eastAsia="ru-RU"/>
        </w:rPr>
        <w:t>№ </w:t>
      </w:r>
      <w:r w:rsidR="0020218C" w:rsidRPr="00866D59">
        <w:rPr>
          <w:rFonts w:eastAsia="Times New Roman" w:cs="Times New Roman"/>
          <w:szCs w:val="28"/>
          <w:lang w:eastAsia="ru-RU"/>
        </w:rPr>
        <w:t xml:space="preserve">5 к настоящим рекомендациям) </w:t>
      </w:r>
      <w:r w:rsidR="00D73229" w:rsidRPr="00866D59">
        <w:rPr>
          <w:rFonts w:eastAsia="Times New Roman" w:cs="Times New Roman"/>
          <w:szCs w:val="28"/>
          <w:lang w:eastAsia="ru-RU"/>
        </w:rPr>
        <w:t xml:space="preserve">заполняется </w:t>
      </w:r>
      <w:r w:rsidR="009C55CB" w:rsidRPr="00866D59">
        <w:rPr>
          <w:rFonts w:eastAsia="Times New Roman" w:cs="Times New Roman"/>
          <w:szCs w:val="28"/>
          <w:lang w:eastAsia="ru-RU"/>
        </w:rPr>
        <w:t>с отражением следующей информации:</w:t>
      </w:r>
    </w:p>
    <w:p w14:paraId="52F88BF4"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наи</w:t>
      </w:r>
      <w:r w:rsidR="00D73229" w:rsidRPr="00866D59">
        <w:rPr>
          <w:rFonts w:eastAsia="Times New Roman" w:cs="Times New Roman"/>
          <w:szCs w:val="28"/>
          <w:lang w:eastAsia="ru-RU"/>
        </w:rPr>
        <w:t>менование показателя (графа 1);</w:t>
      </w:r>
    </w:p>
    <w:p w14:paraId="241DEDAD"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объем фактических расходов консолидированного бюджета субъекта Российской Федерации (графа 2);</w:t>
      </w:r>
    </w:p>
    <w:p w14:paraId="2B33DE1D" w14:textId="77777777" w:rsidR="009C55CB" w:rsidRPr="00866D59" w:rsidRDefault="009C55CB" w:rsidP="0021176E">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lastRenderedPageBreak/>
        <w:t xml:space="preserve">- объем расходов консолидированного бюджета субъекта Российской Федерации по реестру субъекта Российской Федерации и </w:t>
      </w:r>
      <w:r w:rsidR="00A75DE4" w:rsidRPr="00866D59">
        <w:rPr>
          <w:rFonts w:eastAsia="Times New Roman" w:cs="Times New Roman"/>
          <w:szCs w:val="28"/>
          <w:lang w:eastAsia="ru-RU"/>
        </w:rPr>
        <w:t xml:space="preserve">таблице 2 </w:t>
      </w:r>
      <w:r w:rsidRPr="00866D59">
        <w:rPr>
          <w:rFonts w:eastAsia="Times New Roman" w:cs="Times New Roman"/>
          <w:szCs w:val="28"/>
          <w:lang w:eastAsia="ru-RU"/>
        </w:rPr>
        <w:t xml:space="preserve">свода реестров муниципальных образований (графа 3), который принимается равным объему фактических расходов консолидированного бюджета субъекта Российской Федерации (графе 2) и одновременно сумме граф </w:t>
      </w:r>
      <w:r w:rsidR="00826F81" w:rsidRPr="00866D59">
        <w:rPr>
          <w:rFonts w:eastAsia="Times New Roman" w:cs="Times New Roman"/>
          <w:szCs w:val="28"/>
          <w:lang w:eastAsia="ru-RU"/>
        </w:rPr>
        <w:t xml:space="preserve">4, </w:t>
      </w:r>
      <w:r w:rsidR="0021176E" w:rsidRPr="00866D59">
        <w:rPr>
          <w:rFonts w:eastAsia="Times New Roman" w:cs="Times New Roman"/>
          <w:szCs w:val="28"/>
          <w:lang w:eastAsia="ru-RU"/>
        </w:rPr>
        <w:t>5</w:t>
      </w:r>
      <w:r w:rsidR="00826F81" w:rsidRPr="00866D59">
        <w:rPr>
          <w:rFonts w:eastAsia="Times New Roman" w:cs="Times New Roman"/>
          <w:szCs w:val="28"/>
          <w:lang w:eastAsia="ru-RU"/>
        </w:rPr>
        <w:t xml:space="preserve">, </w:t>
      </w:r>
      <w:r w:rsidR="0021176E" w:rsidRPr="00866D59">
        <w:rPr>
          <w:rFonts w:eastAsia="Times New Roman" w:cs="Times New Roman"/>
          <w:szCs w:val="28"/>
          <w:lang w:eastAsia="ru-RU"/>
        </w:rPr>
        <w:t>6</w:t>
      </w:r>
      <w:r w:rsidR="00826F81" w:rsidRPr="00866D59">
        <w:rPr>
          <w:rFonts w:eastAsia="Times New Roman" w:cs="Times New Roman"/>
          <w:szCs w:val="28"/>
          <w:lang w:eastAsia="ru-RU"/>
        </w:rPr>
        <w:t xml:space="preserve">, </w:t>
      </w:r>
      <w:r w:rsidR="0021176E" w:rsidRPr="00866D59">
        <w:rPr>
          <w:rFonts w:eastAsia="Times New Roman" w:cs="Times New Roman"/>
          <w:szCs w:val="28"/>
          <w:lang w:eastAsia="ru-RU"/>
        </w:rPr>
        <w:t>7</w:t>
      </w:r>
      <w:r w:rsidR="00826F81" w:rsidRPr="00866D59">
        <w:rPr>
          <w:rFonts w:eastAsia="Times New Roman" w:cs="Times New Roman"/>
          <w:szCs w:val="28"/>
          <w:lang w:eastAsia="ru-RU"/>
        </w:rPr>
        <w:t xml:space="preserve">, </w:t>
      </w:r>
      <w:r w:rsidR="0021176E" w:rsidRPr="00866D59">
        <w:rPr>
          <w:rFonts w:eastAsia="Times New Roman" w:cs="Times New Roman"/>
          <w:szCs w:val="28"/>
          <w:lang w:eastAsia="ru-RU"/>
        </w:rPr>
        <w:t>8</w:t>
      </w:r>
      <w:r w:rsidR="00826F81" w:rsidRPr="00866D59">
        <w:rPr>
          <w:rFonts w:eastAsia="Times New Roman" w:cs="Times New Roman"/>
          <w:szCs w:val="28"/>
          <w:lang w:eastAsia="ru-RU"/>
        </w:rPr>
        <w:t xml:space="preserve">, </w:t>
      </w:r>
      <w:r w:rsidR="0021176E" w:rsidRPr="00866D59">
        <w:rPr>
          <w:rFonts w:eastAsia="Times New Roman" w:cs="Times New Roman"/>
          <w:szCs w:val="28"/>
          <w:lang w:eastAsia="ru-RU"/>
        </w:rPr>
        <w:t>9</w:t>
      </w:r>
      <w:r w:rsidR="00826F81" w:rsidRPr="00866D59">
        <w:rPr>
          <w:rFonts w:eastAsia="Times New Roman" w:cs="Times New Roman"/>
          <w:szCs w:val="28"/>
          <w:lang w:eastAsia="ru-RU"/>
        </w:rPr>
        <w:t xml:space="preserve">, 10, </w:t>
      </w:r>
      <w:r w:rsidR="0021176E" w:rsidRPr="00866D59">
        <w:rPr>
          <w:rFonts w:eastAsia="Times New Roman" w:cs="Times New Roman"/>
          <w:szCs w:val="28"/>
          <w:lang w:eastAsia="ru-RU"/>
        </w:rPr>
        <w:t>11</w:t>
      </w:r>
      <w:r w:rsidR="00826F81" w:rsidRPr="00866D59">
        <w:rPr>
          <w:rFonts w:eastAsia="Times New Roman" w:cs="Times New Roman"/>
          <w:szCs w:val="28"/>
          <w:lang w:eastAsia="ru-RU"/>
        </w:rPr>
        <w:t xml:space="preserve">, </w:t>
      </w:r>
      <w:r w:rsidR="0021176E" w:rsidRPr="00866D59">
        <w:rPr>
          <w:rFonts w:eastAsia="Times New Roman" w:cs="Times New Roman"/>
          <w:szCs w:val="28"/>
          <w:lang w:eastAsia="ru-RU"/>
        </w:rPr>
        <w:t>12</w:t>
      </w:r>
      <w:r w:rsidR="00826F81" w:rsidRPr="00866D59">
        <w:rPr>
          <w:rFonts w:eastAsia="Times New Roman" w:cs="Times New Roman"/>
          <w:szCs w:val="28"/>
          <w:lang w:eastAsia="ru-RU"/>
        </w:rPr>
        <w:t xml:space="preserve">, </w:t>
      </w:r>
      <w:r w:rsidR="0021176E" w:rsidRPr="00866D59">
        <w:rPr>
          <w:rFonts w:eastAsia="Times New Roman" w:cs="Times New Roman"/>
          <w:szCs w:val="28"/>
          <w:lang w:eastAsia="ru-RU"/>
        </w:rPr>
        <w:t>14</w:t>
      </w:r>
      <w:r w:rsidR="0021600D" w:rsidRPr="00866D59">
        <w:rPr>
          <w:rFonts w:eastAsia="Times New Roman" w:cs="Times New Roman"/>
          <w:szCs w:val="28"/>
          <w:lang w:eastAsia="ru-RU"/>
        </w:rPr>
        <w:t>, 118</w:t>
      </w:r>
      <w:r w:rsidR="000550E8" w:rsidRPr="00866D59">
        <w:rPr>
          <w:rFonts w:eastAsia="Times New Roman" w:cs="Times New Roman"/>
          <w:szCs w:val="28"/>
          <w:lang w:eastAsia="ru-RU"/>
        </w:rPr>
        <w:t xml:space="preserve"> </w:t>
      </w:r>
      <w:r w:rsidRPr="00866D59">
        <w:rPr>
          <w:rFonts w:eastAsia="Times New Roman" w:cs="Times New Roman"/>
          <w:szCs w:val="28"/>
          <w:lang w:eastAsia="ru-RU"/>
        </w:rPr>
        <w:t>.</w:t>
      </w:r>
    </w:p>
    <w:p w14:paraId="7FDCD752" w14:textId="77777777" w:rsidR="009C55CB" w:rsidRPr="00866D59" w:rsidRDefault="009C55CB" w:rsidP="000550E8">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объем расходных обязательств субъекта Российской Федерации и муниципальных образований</w:t>
      </w:r>
      <w:r w:rsidR="00FB5C97" w:rsidRPr="00866D59">
        <w:rPr>
          <w:rFonts w:eastAsia="Times New Roman" w:cs="Times New Roman"/>
          <w:szCs w:val="28"/>
          <w:lang w:eastAsia="ru-RU"/>
        </w:rPr>
        <w:t xml:space="preserve"> (графа 4)</w:t>
      </w:r>
      <w:r w:rsidRPr="00866D59">
        <w:rPr>
          <w:rFonts w:eastAsia="Times New Roman" w:cs="Times New Roman"/>
          <w:szCs w:val="28"/>
          <w:lang w:eastAsia="ru-RU"/>
        </w:rPr>
        <w:t xml:space="preserve">, который принимается равным сумме граф </w:t>
      </w:r>
      <w:r w:rsidR="000550E8" w:rsidRPr="00866D59">
        <w:rPr>
          <w:rFonts w:eastAsia="Times New Roman" w:cs="Times New Roman"/>
          <w:szCs w:val="28"/>
          <w:lang w:eastAsia="ru-RU"/>
        </w:rPr>
        <w:t>15</w:t>
      </w:r>
      <w:r w:rsidR="00826F81" w:rsidRPr="00866D59">
        <w:rPr>
          <w:rFonts w:eastAsia="Times New Roman" w:cs="Times New Roman"/>
          <w:szCs w:val="28"/>
          <w:lang w:eastAsia="ru-RU"/>
        </w:rPr>
        <w:t xml:space="preserve">, </w:t>
      </w:r>
      <w:r w:rsidR="000550E8" w:rsidRPr="00866D59">
        <w:rPr>
          <w:rFonts w:eastAsia="Times New Roman" w:cs="Times New Roman"/>
          <w:szCs w:val="28"/>
          <w:lang w:eastAsia="ru-RU"/>
        </w:rPr>
        <w:t>21</w:t>
      </w:r>
      <w:r w:rsidR="00826F81" w:rsidRPr="00866D59">
        <w:rPr>
          <w:rFonts w:eastAsia="Times New Roman" w:cs="Times New Roman"/>
          <w:szCs w:val="28"/>
          <w:lang w:eastAsia="ru-RU"/>
        </w:rPr>
        <w:t xml:space="preserve">, </w:t>
      </w:r>
      <w:r w:rsidR="000550E8" w:rsidRPr="00866D59">
        <w:rPr>
          <w:rFonts w:eastAsia="Times New Roman" w:cs="Times New Roman"/>
          <w:szCs w:val="28"/>
          <w:lang w:eastAsia="ru-RU"/>
        </w:rPr>
        <w:t>34</w:t>
      </w:r>
      <w:r w:rsidR="00826F81" w:rsidRPr="00866D59">
        <w:rPr>
          <w:rFonts w:eastAsia="Times New Roman" w:cs="Times New Roman"/>
          <w:szCs w:val="28"/>
          <w:lang w:eastAsia="ru-RU"/>
        </w:rPr>
        <w:t xml:space="preserve">, </w:t>
      </w:r>
      <w:r w:rsidR="000550E8" w:rsidRPr="00866D59">
        <w:rPr>
          <w:rFonts w:eastAsia="Times New Roman" w:cs="Times New Roman"/>
          <w:szCs w:val="28"/>
          <w:lang w:eastAsia="ru-RU"/>
        </w:rPr>
        <w:t>37</w:t>
      </w:r>
      <w:r w:rsidR="00826F81" w:rsidRPr="00866D59">
        <w:rPr>
          <w:rFonts w:eastAsia="Times New Roman" w:cs="Times New Roman"/>
          <w:szCs w:val="28"/>
          <w:lang w:eastAsia="ru-RU"/>
        </w:rPr>
        <w:t xml:space="preserve">, </w:t>
      </w:r>
      <w:r w:rsidR="000550E8" w:rsidRPr="00866D59">
        <w:rPr>
          <w:rFonts w:eastAsia="Times New Roman" w:cs="Times New Roman"/>
          <w:szCs w:val="28"/>
          <w:lang w:eastAsia="ru-RU"/>
        </w:rPr>
        <w:t>50</w:t>
      </w:r>
      <w:r w:rsidR="00826F81" w:rsidRPr="00866D59">
        <w:rPr>
          <w:rFonts w:eastAsia="Times New Roman" w:cs="Times New Roman"/>
          <w:szCs w:val="28"/>
          <w:lang w:eastAsia="ru-RU"/>
        </w:rPr>
        <w:t xml:space="preserve">, </w:t>
      </w:r>
      <w:r w:rsidR="000550E8" w:rsidRPr="00866D59">
        <w:rPr>
          <w:rFonts w:eastAsia="Times New Roman" w:cs="Times New Roman"/>
          <w:szCs w:val="28"/>
          <w:lang w:eastAsia="ru-RU"/>
        </w:rPr>
        <w:t>53</w:t>
      </w:r>
      <w:r w:rsidR="00826F81" w:rsidRPr="00866D59">
        <w:rPr>
          <w:rFonts w:eastAsia="Times New Roman" w:cs="Times New Roman"/>
          <w:szCs w:val="28"/>
          <w:lang w:eastAsia="ru-RU"/>
        </w:rPr>
        <w:t xml:space="preserve">, </w:t>
      </w:r>
      <w:r w:rsidR="000550E8" w:rsidRPr="00866D59">
        <w:rPr>
          <w:rFonts w:eastAsia="Times New Roman" w:cs="Times New Roman"/>
          <w:szCs w:val="28"/>
          <w:lang w:eastAsia="ru-RU"/>
        </w:rPr>
        <w:t>58</w:t>
      </w:r>
      <w:r w:rsidR="00826F81" w:rsidRPr="00866D59">
        <w:rPr>
          <w:rFonts w:eastAsia="Times New Roman" w:cs="Times New Roman"/>
          <w:szCs w:val="28"/>
          <w:lang w:eastAsia="ru-RU"/>
        </w:rPr>
        <w:t xml:space="preserve">, </w:t>
      </w:r>
      <w:r w:rsidR="000550E8" w:rsidRPr="00866D59">
        <w:rPr>
          <w:rFonts w:eastAsia="Times New Roman" w:cs="Times New Roman"/>
          <w:szCs w:val="28"/>
          <w:lang w:eastAsia="ru-RU"/>
        </w:rPr>
        <w:t>61</w:t>
      </w:r>
      <w:r w:rsidR="00826F81" w:rsidRPr="00866D59">
        <w:rPr>
          <w:rFonts w:eastAsia="Times New Roman" w:cs="Times New Roman"/>
          <w:szCs w:val="28"/>
          <w:lang w:eastAsia="ru-RU"/>
        </w:rPr>
        <w:t xml:space="preserve">, </w:t>
      </w:r>
      <w:r w:rsidR="000550E8" w:rsidRPr="00866D59">
        <w:rPr>
          <w:rFonts w:eastAsia="Times New Roman" w:cs="Times New Roman"/>
          <w:szCs w:val="28"/>
          <w:lang w:eastAsia="ru-RU"/>
        </w:rPr>
        <w:t>68</w:t>
      </w:r>
      <w:r w:rsidR="00826F81" w:rsidRPr="00866D59">
        <w:rPr>
          <w:rFonts w:eastAsia="Times New Roman" w:cs="Times New Roman"/>
          <w:szCs w:val="28"/>
          <w:lang w:eastAsia="ru-RU"/>
        </w:rPr>
        <w:t xml:space="preserve">, </w:t>
      </w:r>
      <w:r w:rsidR="000550E8" w:rsidRPr="00866D59">
        <w:rPr>
          <w:rFonts w:eastAsia="Times New Roman" w:cs="Times New Roman"/>
          <w:szCs w:val="28"/>
          <w:lang w:eastAsia="ru-RU"/>
        </w:rPr>
        <w:t>69</w:t>
      </w:r>
      <w:r w:rsidR="00826F81" w:rsidRPr="00866D59">
        <w:rPr>
          <w:rFonts w:eastAsia="Times New Roman" w:cs="Times New Roman"/>
          <w:szCs w:val="28"/>
          <w:lang w:eastAsia="ru-RU"/>
        </w:rPr>
        <w:t xml:space="preserve">, </w:t>
      </w:r>
      <w:r w:rsidR="000550E8" w:rsidRPr="00866D59">
        <w:rPr>
          <w:rFonts w:eastAsia="Times New Roman" w:cs="Times New Roman"/>
          <w:szCs w:val="28"/>
          <w:lang w:eastAsia="ru-RU"/>
        </w:rPr>
        <w:t>81</w:t>
      </w:r>
      <w:r w:rsidR="00826F81" w:rsidRPr="00866D59">
        <w:rPr>
          <w:rFonts w:eastAsia="Times New Roman" w:cs="Times New Roman"/>
          <w:szCs w:val="28"/>
          <w:lang w:eastAsia="ru-RU"/>
        </w:rPr>
        <w:t xml:space="preserve">, </w:t>
      </w:r>
      <w:r w:rsidR="000550E8" w:rsidRPr="00866D59">
        <w:rPr>
          <w:rFonts w:eastAsia="Times New Roman" w:cs="Times New Roman"/>
          <w:szCs w:val="28"/>
          <w:lang w:eastAsia="ru-RU"/>
        </w:rPr>
        <w:t>84</w:t>
      </w:r>
      <w:r w:rsidR="00826F81" w:rsidRPr="00866D59">
        <w:rPr>
          <w:rFonts w:eastAsia="Times New Roman" w:cs="Times New Roman"/>
          <w:szCs w:val="28"/>
          <w:lang w:eastAsia="ru-RU"/>
        </w:rPr>
        <w:t xml:space="preserve">, </w:t>
      </w:r>
      <w:r w:rsidR="000550E8" w:rsidRPr="00866D59">
        <w:rPr>
          <w:rFonts w:eastAsia="Times New Roman" w:cs="Times New Roman"/>
          <w:szCs w:val="28"/>
          <w:lang w:eastAsia="ru-RU"/>
        </w:rPr>
        <w:t>87</w:t>
      </w:r>
      <w:r w:rsidR="00826F81" w:rsidRPr="00866D59">
        <w:rPr>
          <w:rFonts w:eastAsia="Times New Roman" w:cs="Times New Roman"/>
          <w:szCs w:val="28"/>
          <w:lang w:eastAsia="ru-RU"/>
        </w:rPr>
        <w:t xml:space="preserve">, </w:t>
      </w:r>
      <w:r w:rsidR="000550E8" w:rsidRPr="00866D59">
        <w:rPr>
          <w:rFonts w:eastAsia="Times New Roman" w:cs="Times New Roman"/>
          <w:szCs w:val="28"/>
          <w:lang w:eastAsia="ru-RU"/>
        </w:rPr>
        <w:t>90</w:t>
      </w:r>
      <w:r w:rsidR="00826F81" w:rsidRPr="00866D59">
        <w:rPr>
          <w:rFonts w:eastAsia="Times New Roman" w:cs="Times New Roman"/>
          <w:szCs w:val="28"/>
          <w:lang w:eastAsia="ru-RU"/>
        </w:rPr>
        <w:t xml:space="preserve">, </w:t>
      </w:r>
      <w:r w:rsidR="000550E8" w:rsidRPr="00866D59">
        <w:rPr>
          <w:rFonts w:eastAsia="Times New Roman" w:cs="Times New Roman"/>
          <w:szCs w:val="28"/>
          <w:lang w:eastAsia="ru-RU"/>
        </w:rPr>
        <w:t>93</w:t>
      </w:r>
      <w:r w:rsidR="00826F81" w:rsidRPr="00866D59">
        <w:rPr>
          <w:rFonts w:eastAsia="Times New Roman" w:cs="Times New Roman"/>
          <w:szCs w:val="28"/>
          <w:lang w:eastAsia="ru-RU"/>
        </w:rPr>
        <w:t xml:space="preserve">, </w:t>
      </w:r>
      <w:r w:rsidR="000550E8" w:rsidRPr="00866D59">
        <w:rPr>
          <w:rFonts w:eastAsia="Times New Roman" w:cs="Times New Roman"/>
          <w:szCs w:val="28"/>
          <w:lang w:eastAsia="ru-RU"/>
        </w:rPr>
        <w:t>96</w:t>
      </w:r>
      <w:r w:rsidR="00826F81" w:rsidRPr="00866D59">
        <w:rPr>
          <w:rFonts w:eastAsia="Times New Roman" w:cs="Times New Roman"/>
          <w:szCs w:val="28"/>
          <w:lang w:eastAsia="ru-RU"/>
        </w:rPr>
        <w:t xml:space="preserve">, </w:t>
      </w:r>
      <w:r w:rsidR="000550E8" w:rsidRPr="00866D59">
        <w:rPr>
          <w:rFonts w:eastAsia="Times New Roman" w:cs="Times New Roman"/>
          <w:szCs w:val="28"/>
          <w:lang w:eastAsia="ru-RU"/>
        </w:rPr>
        <w:t>99</w:t>
      </w:r>
      <w:r w:rsidRPr="00866D59">
        <w:rPr>
          <w:rFonts w:eastAsia="Times New Roman" w:cs="Times New Roman"/>
          <w:szCs w:val="28"/>
          <w:lang w:eastAsia="ru-RU"/>
        </w:rPr>
        <w:t>;</w:t>
      </w:r>
    </w:p>
    <w:p w14:paraId="563D6E5B"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объем расходных обязательств, возникших в результате принятия нормативных правовых актов субъекта Российской Федерации по предметам ведения субъекта Российской Федерации (графа 5), который принимается равным соответствующей графе раздела 2 </w:t>
      </w:r>
      <w:r w:rsidR="006B1A95" w:rsidRPr="00866D59">
        <w:rPr>
          <w:rFonts w:eastAsia="Times New Roman" w:cs="Times New Roman"/>
          <w:szCs w:val="28"/>
          <w:lang w:eastAsia="ru-RU"/>
        </w:rPr>
        <w:t>реестра субъекта Российской Федерации</w:t>
      </w:r>
      <w:r w:rsidRPr="00866D59">
        <w:rPr>
          <w:rFonts w:eastAsia="Times New Roman" w:cs="Times New Roman"/>
          <w:szCs w:val="28"/>
          <w:lang w:eastAsia="ru-RU"/>
        </w:rPr>
        <w:t xml:space="preserve"> по коду 2000 реестр</w:t>
      </w:r>
      <w:r w:rsidR="002A19AF" w:rsidRPr="00866D59">
        <w:rPr>
          <w:rFonts w:eastAsia="Times New Roman" w:cs="Times New Roman"/>
          <w:szCs w:val="28"/>
          <w:lang w:eastAsia="ru-RU"/>
        </w:rPr>
        <w:t>а</w:t>
      </w:r>
      <w:r w:rsidRPr="00866D59">
        <w:rPr>
          <w:rFonts w:eastAsia="Times New Roman" w:cs="Times New Roman"/>
          <w:szCs w:val="28"/>
          <w:lang w:eastAsia="ru-RU"/>
        </w:rPr>
        <w:t xml:space="preserve"> субъект</w:t>
      </w:r>
      <w:r w:rsidR="002A19AF" w:rsidRPr="00866D59">
        <w:rPr>
          <w:rFonts w:eastAsia="Times New Roman" w:cs="Times New Roman"/>
          <w:szCs w:val="28"/>
          <w:lang w:eastAsia="ru-RU"/>
        </w:rPr>
        <w:t>а</w:t>
      </w:r>
      <w:r w:rsidRPr="00866D59">
        <w:rPr>
          <w:rFonts w:eastAsia="Times New Roman" w:cs="Times New Roman"/>
          <w:szCs w:val="28"/>
          <w:lang w:eastAsia="ru-RU"/>
        </w:rPr>
        <w:t xml:space="preserve"> Российской Федерации</w:t>
      </w:r>
      <w:r w:rsidR="00E40A3A" w:rsidRPr="00866D59">
        <w:rPr>
          <w:rFonts w:eastAsia="Times New Roman" w:cs="Times New Roman"/>
          <w:szCs w:val="28"/>
          <w:lang w:eastAsia="ru-RU"/>
        </w:rPr>
        <w:t xml:space="preserve"> (за исключением </w:t>
      </w:r>
      <w:r w:rsidR="002A19AF" w:rsidRPr="00866D59">
        <w:rPr>
          <w:rFonts w:eastAsia="Times New Roman" w:cs="Times New Roman"/>
          <w:szCs w:val="28"/>
          <w:lang w:eastAsia="ru-RU"/>
        </w:rPr>
        <w:t>кодов строк</w:t>
      </w:r>
      <w:r w:rsidR="009A16B2" w:rsidRPr="00866D59">
        <w:rPr>
          <w:rFonts w:eastAsia="Times New Roman" w:cs="Times New Roman"/>
          <w:szCs w:val="28"/>
          <w:lang w:eastAsia="ru-RU"/>
        </w:rPr>
        <w:t xml:space="preserve"> 2902</w:t>
      </w:r>
      <w:r w:rsidR="00495637" w:rsidRPr="00866D59">
        <w:rPr>
          <w:rFonts w:eastAsia="Times New Roman" w:cs="Times New Roman"/>
          <w:szCs w:val="28"/>
          <w:lang w:eastAsia="ru-RU"/>
        </w:rPr>
        <w:t xml:space="preserve">, </w:t>
      </w:r>
      <w:r w:rsidR="009A16B2" w:rsidRPr="00866D59">
        <w:rPr>
          <w:rFonts w:eastAsia="Times New Roman" w:cs="Times New Roman"/>
          <w:szCs w:val="28"/>
          <w:lang w:eastAsia="ru-RU"/>
        </w:rPr>
        <w:t xml:space="preserve">2903 </w:t>
      </w:r>
      <w:r w:rsidR="00495637" w:rsidRPr="00866D59">
        <w:rPr>
          <w:rFonts w:eastAsia="Times New Roman" w:cs="Times New Roman"/>
          <w:szCs w:val="28"/>
          <w:lang w:eastAsia="ru-RU"/>
        </w:rPr>
        <w:t>и 2863</w:t>
      </w:r>
      <w:r w:rsidR="008E07CE" w:rsidRPr="00866D59">
        <w:rPr>
          <w:rFonts w:eastAsia="Times New Roman" w:cs="Times New Roman"/>
          <w:szCs w:val="28"/>
          <w:lang w:eastAsia="ru-RU"/>
        </w:rPr>
        <w:t xml:space="preserve"> </w:t>
      </w:r>
      <w:r w:rsidR="009A16B2" w:rsidRPr="00866D59">
        <w:rPr>
          <w:rFonts w:eastAsia="Times New Roman" w:cs="Times New Roman"/>
          <w:szCs w:val="28"/>
          <w:lang w:eastAsia="ru-RU"/>
        </w:rPr>
        <w:t>реестр</w:t>
      </w:r>
      <w:r w:rsidR="002A19AF" w:rsidRPr="00866D59">
        <w:rPr>
          <w:rFonts w:eastAsia="Times New Roman" w:cs="Times New Roman"/>
          <w:szCs w:val="28"/>
          <w:lang w:eastAsia="ru-RU"/>
        </w:rPr>
        <w:t>а</w:t>
      </w:r>
      <w:r w:rsidR="009A16B2" w:rsidRPr="00866D59">
        <w:rPr>
          <w:rFonts w:eastAsia="Times New Roman" w:cs="Times New Roman"/>
          <w:szCs w:val="28"/>
          <w:lang w:eastAsia="ru-RU"/>
        </w:rPr>
        <w:t xml:space="preserve"> субъект</w:t>
      </w:r>
      <w:r w:rsidR="002A19AF" w:rsidRPr="00866D59">
        <w:rPr>
          <w:rFonts w:eastAsia="Times New Roman" w:cs="Times New Roman"/>
          <w:szCs w:val="28"/>
          <w:lang w:eastAsia="ru-RU"/>
        </w:rPr>
        <w:t>а</w:t>
      </w:r>
      <w:r w:rsidR="009A16B2" w:rsidRPr="00866D59">
        <w:rPr>
          <w:rFonts w:eastAsia="Times New Roman" w:cs="Times New Roman"/>
          <w:szCs w:val="28"/>
          <w:lang w:eastAsia="ru-RU"/>
        </w:rPr>
        <w:t xml:space="preserve"> Российской Федерации)</w:t>
      </w:r>
      <w:r w:rsidR="00D73229" w:rsidRPr="00866D59">
        <w:rPr>
          <w:rFonts w:eastAsia="Times New Roman" w:cs="Times New Roman"/>
          <w:szCs w:val="28"/>
          <w:lang w:eastAsia="ru-RU"/>
        </w:rPr>
        <w:t>;</w:t>
      </w:r>
    </w:p>
    <w:p w14:paraId="0DBF85C8" w14:textId="507F95D1"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объем расходных обязательств по полномочиям в соответствии с пунктом 3 статьи 79 Закона </w:t>
      </w:r>
      <w:r w:rsidR="00A15D7F">
        <w:rPr>
          <w:rFonts w:eastAsia="Times New Roman" w:cs="Times New Roman"/>
          <w:szCs w:val="28"/>
          <w:lang w:eastAsia="ru-RU"/>
        </w:rPr>
        <w:t>№ </w:t>
      </w:r>
      <w:r w:rsidRPr="00866D59">
        <w:rPr>
          <w:rFonts w:eastAsia="Times New Roman" w:cs="Times New Roman"/>
          <w:szCs w:val="28"/>
          <w:lang w:eastAsia="ru-RU"/>
        </w:rPr>
        <w:t xml:space="preserve">131-ФЗ (графа 5.1), который принимается равным соответствующей графе раздела 2 </w:t>
      </w:r>
      <w:r w:rsidR="006B1A95" w:rsidRPr="00866D59">
        <w:rPr>
          <w:rFonts w:eastAsia="Times New Roman" w:cs="Times New Roman"/>
          <w:szCs w:val="28"/>
          <w:lang w:eastAsia="ru-RU"/>
        </w:rPr>
        <w:t>реестра субъекта Российской Федерации</w:t>
      </w:r>
      <w:r w:rsidRPr="00866D59">
        <w:rPr>
          <w:rFonts w:eastAsia="Times New Roman" w:cs="Times New Roman"/>
          <w:szCs w:val="28"/>
          <w:lang w:eastAsia="ru-RU"/>
        </w:rPr>
        <w:t xml:space="preserve"> по коду 2800</w:t>
      </w:r>
      <w:r w:rsidRPr="00866D59">
        <w:rPr>
          <w:rFonts w:eastAsia="Times New Roman" w:cs="Times New Roman"/>
          <w:sz w:val="24"/>
          <w:szCs w:val="24"/>
          <w:lang w:eastAsia="ru-RU"/>
        </w:rPr>
        <w:t xml:space="preserve"> </w:t>
      </w:r>
      <w:r w:rsidRPr="00866D59">
        <w:rPr>
          <w:rFonts w:eastAsia="Times New Roman" w:cs="Times New Roman"/>
          <w:szCs w:val="28"/>
          <w:lang w:eastAsia="ru-RU"/>
        </w:rPr>
        <w:t>реестр</w:t>
      </w:r>
      <w:r w:rsidR="002A19AF" w:rsidRPr="00866D59">
        <w:rPr>
          <w:rFonts w:eastAsia="Times New Roman" w:cs="Times New Roman"/>
          <w:szCs w:val="28"/>
          <w:lang w:eastAsia="ru-RU"/>
        </w:rPr>
        <w:t>а</w:t>
      </w:r>
      <w:r w:rsidRPr="00866D59">
        <w:rPr>
          <w:rFonts w:eastAsia="Times New Roman" w:cs="Times New Roman"/>
          <w:szCs w:val="28"/>
          <w:lang w:eastAsia="ru-RU"/>
        </w:rPr>
        <w:t xml:space="preserve"> субъект</w:t>
      </w:r>
      <w:r w:rsidR="002A19AF" w:rsidRPr="00866D59">
        <w:rPr>
          <w:rFonts w:eastAsia="Times New Roman" w:cs="Times New Roman"/>
          <w:szCs w:val="28"/>
          <w:lang w:eastAsia="ru-RU"/>
        </w:rPr>
        <w:t>а</w:t>
      </w:r>
      <w:r w:rsidRPr="00866D59">
        <w:rPr>
          <w:rFonts w:eastAsia="Times New Roman" w:cs="Times New Roman"/>
          <w:szCs w:val="28"/>
          <w:lang w:eastAsia="ru-RU"/>
        </w:rPr>
        <w:t xml:space="preserve"> Российской Федерации</w:t>
      </w:r>
      <w:r w:rsidR="00495637" w:rsidRPr="00866D59">
        <w:rPr>
          <w:rFonts w:eastAsia="Times New Roman" w:cs="Times New Roman"/>
          <w:szCs w:val="28"/>
          <w:lang w:eastAsia="ru-RU"/>
        </w:rPr>
        <w:t>, за исключением кода 2863</w:t>
      </w:r>
      <w:r w:rsidRPr="00866D59">
        <w:rPr>
          <w:rFonts w:eastAsia="Times New Roman" w:cs="Times New Roman"/>
          <w:szCs w:val="28"/>
          <w:lang w:eastAsia="ru-RU"/>
        </w:rPr>
        <w:t xml:space="preserve"> (заполняется субъектами Российской Федерации -</w:t>
      </w:r>
      <w:r w:rsidR="009D0FE8" w:rsidRPr="00866D59">
        <w:rPr>
          <w:rFonts w:eastAsia="Times New Roman" w:cs="Times New Roman"/>
          <w:szCs w:val="28"/>
          <w:lang w:eastAsia="ru-RU"/>
        </w:rPr>
        <w:t xml:space="preserve"> </w:t>
      </w:r>
      <w:r w:rsidRPr="00866D59">
        <w:rPr>
          <w:rFonts w:eastAsia="Times New Roman" w:cs="Times New Roman"/>
          <w:szCs w:val="28"/>
          <w:lang w:eastAsia="ru-RU"/>
        </w:rPr>
        <w:t>городами федерального значения);</w:t>
      </w:r>
    </w:p>
    <w:p w14:paraId="077C12A4" w14:textId="50476DFC"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объем расходных обязательств субъектов Российской Федерации, возникших в результате осуществления переданных полномочий (графа 6), который принимается равным соответствующей графе раздела 4 </w:t>
      </w:r>
      <w:r w:rsidR="006B1A95" w:rsidRPr="00866D59">
        <w:rPr>
          <w:rFonts w:eastAsia="Times New Roman" w:cs="Times New Roman"/>
          <w:szCs w:val="28"/>
          <w:lang w:eastAsia="ru-RU"/>
        </w:rPr>
        <w:t>реестра субъекта Российской Федерации</w:t>
      </w:r>
      <w:r w:rsidRPr="00866D59">
        <w:rPr>
          <w:rFonts w:eastAsia="Times New Roman" w:cs="Times New Roman"/>
          <w:szCs w:val="28"/>
          <w:lang w:eastAsia="ru-RU"/>
        </w:rPr>
        <w:t xml:space="preserve"> по коду 4000 реестр</w:t>
      </w:r>
      <w:r w:rsidR="002A19AF" w:rsidRPr="00866D59">
        <w:rPr>
          <w:rFonts w:eastAsia="Times New Roman" w:cs="Times New Roman"/>
          <w:szCs w:val="28"/>
          <w:lang w:eastAsia="ru-RU"/>
        </w:rPr>
        <w:t>а</w:t>
      </w:r>
      <w:r w:rsidRPr="00866D59">
        <w:rPr>
          <w:rFonts w:eastAsia="Times New Roman" w:cs="Times New Roman"/>
          <w:szCs w:val="28"/>
          <w:lang w:eastAsia="ru-RU"/>
        </w:rPr>
        <w:t xml:space="preserve"> субъект</w:t>
      </w:r>
      <w:r w:rsidR="002A19AF" w:rsidRPr="00866D59">
        <w:rPr>
          <w:rFonts w:eastAsia="Times New Roman" w:cs="Times New Roman"/>
          <w:szCs w:val="28"/>
          <w:lang w:eastAsia="ru-RU"/>
        </w:rPr>
        <w:t>а</w:t>
      </w:r>
      <w:r w:rsidRPr="00866D59">
        <w:rPr>
          <w:rFonts w:eastAsia="Times New Roman" w:cs="Times New Roman"/>
          <w:szCs w:val="28"/>
          <w:lang w:eastAsia="ru-RU"/>
        </w:rPr>
        <w:t xml:space="preserve"> Российской Федерации</w:t>
      </w:r>
      <w:r w:rsidR="00F80420" w:rsidRPr="00866D59">
        <w:rPr>
          <w:rFonts w:eastAsia="Times New Roman" w:cs="Times New Roman"/>
          <w:szCs w:val="28"/>
          <w:lang w:eastAsia="ru-RU"/>
        </w:rPr>
        <w:t xml:space="preserve"> и </w:t>
      </w:r>
      <w:r w:rsidR="00225372" w:rsidRPr="00866D59">
        <w:rPr>
          <w:rFonts w:eastAsia="Times New Roman" w:cs="Times New Roman"/>
          <w:szCs w:val="28"/>
          <w:lang w:eastAsia="ru-RU"/>
        </w:rPr>
        <w:t>строке 160</w:t>
      </w:r>
      <w:r w:rsidR="00F80420" w:rsidRPr="00866D59">
        <w:rPr>
          <w:rFonts w:eastAsia="Times New Roman" w:cs="Times New Roman"/>
          <w:szCs w:val="28"/>
          <w:lang w:eastAsia="ru-RU"/>
        </w:rPr>
        <w:t xml:space="preserve">1 таблицы 2 </w:t>
      </w:r>
      <w:r w:rsidR="00225372" w:rsidRPr="00866D59">
        <w:rPr>
          <w:rFonts w:eastAsia="Times New Roman" w:cs="Times New Roman"/>
          <w:szCs w:val="28"/>
          <w:lang w:eastAsia="ru-RU"/>
        </w:rPr>
        <w:t>свода реестров муниципальных образований</w:t>
      </w:r>
      <w:r w:rsidRPr="00866D59">
        <w:rPr>
          <w:rFonts w:eastAsia="Times New Roman" w:cs="Times New Roman"/>
          <w:szCs w:val="28"/>
          <w:lang w:eastAsia="ru-RU"/>
        </w:rPr>
        <w:t>;</w:t>
      </w:r>
    </w:p>
    <w:p w14:paraId="3DE3CDE8" w14:textId="77777777" w:rsidR="005E27C8" w:rsidRPr="00866D59" w:rsidRDefault="005E27C8"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объем расходных обязательств муниципальных образований по переданным полномочиям за счет собственных доходов и источников финансирования дефицита местного бюджета</w:t>
      </w:r>
      <w:r w:rsidR="00397BBA" w:rsidRPr="00866D59">
        <w:rPr>
          <w:rFonts w:eastAsia="Times New Roman" w:cs="Times New Roman"/>
          <w:szCs w:val="28"/>
          <w:lang w:eastAsia="ru-RU"/>
        </w:rPr>
        <w:t xml:space="preserve"> (графа 7)</w:t>
      </w:r>
      <w:r w:rsidRPr="00866D59">
        <w:rPr>
          <w:rFonts w:eastAsia="Times New Roman" w:cs="Times New Roman"/>
          <w:szCs w:val="28"/>
          <w:lang w:eastAsia="ru-RU"/>
        </w:rPr>
        <w:t xml:space="preserve">, который принимается равным </w:t>
      </w:r>
      <w:r w:rsidR="00F11FA0" w:rsidRPr="00866D59">
        <w:rPr>
          <w:rFonts w:eastAsia="Times New Roman" w:cs="Times New Roman"/>
          <w:szCs w:val="28"/>
          <w:lang w:eastAsia="ru-RU"/>
        </w:rPr>
        <w:t>строке 1</w:t>
      </w:r>
      <w:r w:rsidR="00225372" w:rsidRPr="00866D59">
        <w:rPr>
          <w:rFonts w:eastAsia="Times New Roman" w:cs="Times New Roman"/>
          <w:szCs w:val="28"/>
          <w:lang w:eastAsia="ru-RU"/>
        </w:rPr>
        <w:t>8</w:t>
      </w:r>
      <w:r w:rsidR="00F11FA0" w:rsidRPr="00866D59">
        <w:rPr>
          <w:rFonts w:eastAsia="Times New Roman" w:cs="Times New Roman"/>
          <w:szCs w:val="28"/>
          <w:lang w:eastAsia="ru-RU"/>
        </w:rPr>
        <w:t>00</w:t>
      </w:r>
      <w:r w:rsidR="00225372" w:rsidRPr="00866D59">
        <w:t xml:space="preserve"> таблицы 2 </w:t>
      </w:r>
      <w:r w:rsidR="00225372" w:rsidRPr="00866D59">
        <w:rPr>
          <w:rFonts w:eastAsia="Times New Roman" w:cs="Times New Roman"/>
          <w:szCs w:val="28"/>
          <w:lang w:eastAsia="ru-RU"/>
        </w:rPr>
        <w:t>свода реестров муниципальных образований</w:t>
      </w:r>
      <w:r w:rsidRPr="00866D59">
        <w:rPr>
          <w:rFonts w:eastAsia="Times New Roman" w:cs="Times New Roman"/>
          <w:szCs w:val="28"/>
          <w:lang w:eastAsia="ru-RU"/>
        </w:rPr>
        <w:t>;</w:t>
      </w:r>
    </w:p>
    <w:p w14:paraId="675F1D30" w14:textId="77777777" w:rsidR="005E27C8" w:rsidRPr="00866D59" w:rsidRDefault="005E27C8"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объем расходных обязательств, возникших в результате принятия нормативных правовых актов субъектов Российской Федерации, предусматривающих предоставление из бюджета субъекта Российской Федерации субси</w:t>
      </w:r>
      <w:r w:rsidR="00495637" w:rsidRPr="00866D59">
        <w:rPr>
          <w:rFonts w:eastAsia="Times New Roman" w:cs="Times New Roman"/>
          <w:szCs w:val="28"/>
          <w:lang w:eastAsia="ru-RU"/>
        </w:rPr>
        <w:t xml:space="preserve">дий, </w:t>
      </w:r>
      <w:r w:rsidRPr="00866D59">
        <w:rPr>
          <w:rFonts w:eastAsia="Times New Roman" w:cs="Times New Roman"/>
          <w:szCs w:val="28"/>
          <w:lang w:eastAsia="ru-RU"/>
        </w:rPr>
        <w:t>субвенций</w:t>
      </w:r>
      <w:r w:rsidR="00495637" w:rsidRPr="00866D59">
        <w:rPr>
          <w:rFonts w:eastAsia="Times New Roman" w:cs="Times New Roman"/>
          <w:szCs w:val="28"/>
          <w:lang w:eastAsia="ru-RU"/>
        </w:rPr>
        <w:t>,</w:t>
      </w:r>
      <w:r w:rsidRPr="00866D59">
        <w:rPr>
          <w:rFonts w:eastAsia="Times New Roman" w:cs="Times New Roman"/>
          <w:szCs w:val="28"/>
          <w:lang w:eastAsia="ru-RU"/>
        </w:rPr>
        <w:t xml:space="preserve"> </w:t>
      </w:r>
      <w:r w:rsidR="00495637" w:rsidRPr="00866D59">
        <w:rPr>
          <w:rFonts w:eastAsia="Times New Roman" w:cs="Times New Roman"/>
          <w:szCs w:val="28"/>
          <w:lang w:eastAsia="ru-RU"/>
        </w:rPr>
        <w:t xml:space="preserve">иных межбюджетных трансфертов </w:t>
      </w:r>
      <w:r w:rsidRPr="00866D59">
        <w:rPr>
          <w:rFonts w:eastAsia="Times New Roman" w:cs="Times New Roman"/>
          <w:szCs w:val="28"/>
          <w:lang w:eastAsia="ru-RU"/>
        </w:rPr>
        <w:t>бюджетам субъектов Российской Федерации (федеральному бюджету)</w:t>
      </w:r>
      <w:r w:rsidR="00397BBA" w:rsidRPr="00866D59">
        <w:rPr>
          <w:rFonts w:eastAsia="Times New Roman" w:cs="Times New Roman"/>
          <w:szCs w:val="28"/>
          <w:lang w:eastAsia="ru-RU"/>
        </w:rPr>
        <w:t xml:space="preserve"> (графа 8)</w:t>
      </w:r>
      <w:r w:rsidRPr="00866D59">
        <w:rPr>
          <w:rFonts w:eastAsia="Times New Roman" w:cs="Times New Roman"/>
          <w:szCs w:val="28"/>
          <w:lang w:eastAsia="ru-RU"/>
        </w:rPr>
        <w:t xml:space="preserve">, который принимается равным соответствующей графе раздела 3 реестра субъекта Российской Федерации по кодам </w:t>
      </w:r>
      <w:r w:rsidR="00826F81" w:rsidRPr="00866D59">
        <w:rPr>
          <w:rFonts w:eastAsia="Times New Roman" w:cs="Times New Roman"/>
          <w:szCs w:val="28"/>
          <w:lang w:eastAsia="ru-RU"/>
        </w:rPr>
        <w:t xml:space="preserve">строк </w:t>
      </w:r>
      <w:r w:rsidRPr="00866D59">
        <w:rPr>
          <w:rFonts w:eastAsia="Times New Roman" w:cs="Times New Roman"/>
          <w:szCs w:val="28"/>
          <w:lang w:eastAsia="ru-RU"/>
        </w:rPr>
        <w:t>3</w:t>
      </w:r>
      <w:r w:rsidR="00826F81" w:rsidRPr="00866D59">
        <w:rPr>
          <w:rFonts w:eastAsia="Times New Roman" w:cs="Times New Roman"/>
          <w:szCs w:val="28"/>
          <w:lang w:eastAsia="ru-RU"/>
        </w:rPr>
        <w:t>500</w:t>
      </w:r>
      <w:r w:rsidRPr="00866D59">
        <w:rPr>
          <w:rFonts w:eastAsia="Times New Roman" w:cs="Times New Roman"/>
          <w:szCs w:val="28"/>
          <w:lang w:eastAsia="ru-RU"/>
        </w:rPr>
        <w:t>, 36</w:t>
      </w:r>
      <w:r w:rsidR="00826F81" w:rsidRPr="00866D59">
        <w:rPr>
          <w:rFonts w:eastAsia="Times New Roman" w:cs="Times New Roman"/>
          <w:szCs w:val="28"/>
          <w:lang w:eastAsia="ru-RU"/>
        </w:rPr>
        <w:t>00</w:t>
      </w:r>
      <w:r w:rsidR="00495637" w:rsidRPr="00866D59">
        <w:rPr>
          <w:rFonts w:eastAsia="Times New Roman" w:cs="Times New Roman"/>
          <w:szCs w:val="28"/>
          <w:lang w:eastAsia="ru-RU"/>
        </w:rPr>
        <w:t xml:space="preserve">, </w:t>
      </w:r>
      <w:r w:rsidRPr="00866D59">
        <w:rPr>
          <w:rFonts w:eastAsia="Times New Roman" w:cs="Times New Roman"/>
          <w:szCs w:val="28"/>
          <w:lang w:eastAsia="ru-RU"/>
        </w:rPr>
        <w:t>37</w:t>
      </w:r>
      <w:r w:rsidR="00826F81" w:rsidRPr="00866D59">
        <w:rPr>
          <w:rFonts w:eastAsia="Times New Roman" w:cs="Times New Roman"/>
          <w:szCs w:val="28"/>
          <w:lang w:eastAsia="ru-RU"/>
        </w:rPr>
        <w:t>00</w:t>
      </w:r>
      <w:r w:rsidR="00495637" w:rsidRPr="00866D59">
        <w:rPr>
          <w:rFonts w:eastAsia="Times New Roman" w:cs="Times New Roman"/>
          <w:szCs w:val="28"/>
          <w:lang w:eastAsia="ru-RU"/>
        </w:rPr>
        <w:t>, 3800 и 3900</w:t>
      </w:r>
      <w:r w:rsidRPr="00866D59">
        <w:rPr>
          <w:rFonts w:eastAsia="Times New Roman" w:cs="Times New Roman"/>
          <w:szCs w:val="28"/>
          <w:lang w:eastAsia="ru-RU"/>
        </w:rPr>
        <w:t xml:space="preserve"> реестра субъекта Российской Федерации;</w:t>
      </w:r>
    </w:p>
    <w:p w14:paraId="46EFA775"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объем расходных обязательств по полномочиям Российской Федерации и полномочиям по предметам совместного ведения Российской Федерации и субъектов Российской Федерации, если возможность финансирования этих полномочий предусмотрена федеральными законами (графа </w:t>
      </w:r>
      <w:r w:rsidR="008C7513" w:rsidRPr="00866D59">
        <w:rPr>
          <w:rFonts w:eastAsia="Times New Roman" w:cs="Times New Roman"/>
          <w:szCs w:val="28"/>
          <w:lang w:eastAsia="ru-RU"/>
        </w:rPr>
        <w:t>9</w:t>
      </w:r>
      <w:r w:rsidRPr="00866D59">
        <w:rPr>
          <w:rFonts w:eastAsia="Times New Roman" w:cs="Times New Roman"/>
          <w:szCs w:val="28"/>
          <w:lang w:eastAsia="ru-RU"/>
        </w:rPr>
        <w:t xml:space="preserve">), который принимается равным соответствующей графе раздела 5 </w:t>
      </w:r>
      <w:r w:rsidR="006B1A95" w:rsidRPr="00866D59">
        <w:rPr>
          <w:rFonts w:eastAsia="Times New Roman" w:cs="Times New Roman"/>
          <w:szCs w:val="28"/>
          <w:lang w:eastAsia="ru-RU"/>
        </w:rPr>
        <w:t>реестра субъекта Российской Федерации</w:t>
      </w:r>
      <w:r w:rsidRPr="00866D59">
        <w:rPr>
          <w:rFonts w:eastAsia="Times New Roman" w:cs="Times New Roman"/>
          <w:szCs w:val="28"/>
          <w:lang w:eastAsia="ru-RU"/>
        </w:rPr>
        <w:t xml:space="preserve"> по </w:t>
      </w:r>
      <w:r w:rsidR="008C7513" w:rsidRPr="00866D59">
        <w:rPr>
          <w:rFonts w:eastAsia="Times New Roman" w:cs="Times New Roman"/>
          <w:szCs w:val="28"/>
          <w:lang w:eastAsia="ru-RU"/>
        </w:rPr>
        <w:t xml:space="preserve">коду </w:t>
      </w:r>
      <w:r w:rsidR="00826F81" w:rsidRPr="00866D59">
        <w:rPr>
          <w:rFonts w:eastAsia="Times New Roman" w:cs="Times New Roman"/>
          <w:szCs w:val="28"/>
          <w:lang w:eastAsia="ru-RU"/>
        </w:rPr>
        <w:t xml:space="preserve">строки </w:t>
      </w:r>
      <w:r w:rsidRPr="00866D59">
        <w:rPr>
          <w:rFonts w:eastAsia="Times New Roman" w:cs="Times New Roman"/>
          <w:szCs w:val="28"/>
          <w:lang w:eastAsia="ru-RU"/>
        </w:rPr>
        <w:t>5200</w:t>
      </w:r>
      <w:r w:rsidRPr="00866D59">
        <w:rPr>
          <w:rFonts w:eastAsia="Times New Roman" w:cs="Times New Roman"/>
          <w:sz w:val="24"/>
          <w:szCs w:val="24"/>
          <w:lang w:eastAsia="ru-RU"/>
        </w:rPr>
        <w:t xml:space="preserve"> </w:t>
      </w:r>
      <w:r w:rsidRPr="00866D59">
        <w:rPr>
          <w:rFonts w:eastAsia="Times New Roman" w:cs="Times New Roman"/>
          <w:szCs w:val="28"/>
          <w:lang w:eastAsia="ru-RU"/>
        </w:rPr>
        <w:t>реестр</w:t>
      </w:r>
      <w:r w:rsidR="002A19AF" w:rsidRPr="00866D59">
        <w:rPr>
          <w:rFonts w:eastAsia="Times New Roman" w:cs="Times New Roman"/>
          <w:szCs w:val="28"/>
          <w:lang w:eastAsia="ru-RU"/>
        </w:rPr>
        <w:t>а</w:t>
      </w:r>
      <w:r w:rsidRPr="00866D59">
        <w:rPr>
          <w:rFonts w:eastAsia="Times New Roman" w:cs="Times New Roman"/>
          <w:szCs w:val="28"/>
          <w:lang w:eastAsia="ru-RU"/>
        </w:rPr>
        <w:t xml:space="preserve"> субъект</w:t>
      </w:r>
      <w:r w:rsidR="002A19AF" w:rsidRPr="00866D59">
        <w:rPr>
          <w:rFonts w:eastAsia="Times New Roman" w:cs="Times New Roman"/>
          <w:szCs w:val="28"/>
          <w:lang w:eastAsia="ru-RU"/>
        </w:rPr>
        <w:t>а</w:t>
      </w:r>
      <w:r w:rsidRPr="00866D59">
        <w:rPr>
          <w:rFonts w:eastAsia="Times New Roman" w:cs="Times New Roman"/>
          <w:szCs w:val="28"/>
          <w:lang w:eastAsia="ru-RU"/>
        </w:rPr>
        <w:t xml:space="preserve"> Российской Федерации;</w:t>
      </w:r>
    </w:p>
    <w:p w14:paraId="72F8185B" w14:textId="77777777" w:rsidR="008C7513" w:rsidRPr="00866D59" w:rsidRDefault="008C7513"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lastRenderedPageBreak/>
        <w:t>- объем расходных обязательств по полномочиям Российской Федерации и полномочиям по предметам совместного ведения Российской Федерации и субъектов Российской Федерации, осуществляемые органами местного самоуправления, если возможность финансирования этих полномочий предусмотрена федеральными законами</w:t>
      </w:r>
      <w:r w:rsidR="00397BBA" w:rsidRPr="00866D59">
        <w:rPr>
          <w:rFonts w:eastAsia="Times New Roman" w:cs="Times New Roman"/>
          <w:szCs w:val="28"/>
          <w:lang w:eastAsia="ru-RU"/>
        </w:rPr>
        <w:t xml:space="preserve"> (графа 10)</w:t>
      </w:r>
      <w:r w:rsidRPr="00866D59">
        <w:rPr>
          <w:rFonts w:eastAsia="Times New Roman" w:cs="Times New Roman"/>
          <w:szCs w:val="28"/>
          <w:lang w:eastAsia="ru-RU"/>
        </w:rPr>
        <w:t xml:space="preserve">, который принимается равным </w:t>
      </w:r>
      <w:r w:rsidR="00F11FA0" w:rsidRPr="00866D59">
        <w:rPr>
          <w:rFonts w:eastAsia="Times New Roman" w:cs="Times New Roman"/>
          <w:szCs w:val="28"/>
          <w:lang w:eastAsia="ru-RU"/>
        </w:rPr>
        <w:t>строке 1</w:t>
      </w:r>
      <w:r w:rsidR="00225372" w:rsidRPr="00866D59">
        <w:rPr>
          <w:rFonts w:eastAsia="Times New Roman" w:cs="Times New Roman"/>
          <w:szCs w:val="28"/>
          <w:lang w:eastAsia="ru-RU"/>
        </w:rPr>
        <w:t>7</w:t>
      </w:r>
      <w:r w:rsidR="00F11FA0" w:rsidRPr="00866D59">
        <w:rPr>
          <w:rFonts w:eastAsia="Times New Roman" w:cs="Times New Roman"/>
          <w:szCs w:val="28"/>
          <w:lang w:eastAsia="ru-RU"/>
        </w:rPr>
        <w:t>97</w:t>
      </w:r>
      <w:r w:rsidRPr="00866D59">
        <w:rPr>
          <w:rFonts w:eastAsia="Times New Roman" w:cs="Times New Roman"/>
          <w:szCs w:val="28"/>
          <w:lang w:eastAsia="ru-RU"/>
        </w:rPr>
        <w:t xml:space="preserve"> таблицы 2</w:t>
      </w:r>
      <w:r w:rsidR="00225372" w:rsidRPr="00866D59">
        <w:rPr>
          <w:rFonts w:eastAsia="Times New Roman" w:cs="Times New Roman"/>
          <w:szCs w:val="28"/>
          <w:lang w:eastAsia="ru-RU"/>
        </w:rPr>
        <w:t xml:space="preserve"> свода реестров муниципальных образований</w:t>
      </w:r>
      <w:r w:rsidRPr="00866D59">
        <w:rPr>
          <w:rFonts w:eastAsia="Times New Roman" w:cs="Times New Roman"/>
          <w:szCs w:val="28"/>
          <w:lang w:eastAsia="ru-RU"/>
        </w:rPr>
        <w:t>;</w:t>
      </w:r>
    </w:p>
    <w:p w14:paraId="32CB47A1"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объем расходных обязательств, возникших в результате осуществления дополнительных мер социальной поддержки и социальной помощи для отдельных категорий граждан, не предусмотренных федеральными законами (графа </w:t>
      </w:r>
      <w:r w:rsidR="00397BBA" w:rsidRPr="00866D59">
        <w:rPr>
          <w:rFonts w:eastAsia="Times New Roman" w:cs="Times New Roman"/>
          <w:szCs w:val="28"/>
          <w:lang w:eastAsia="ru-RU"/>
        </w:rPr>
        <w:t>11</w:t>
      </w:r>
      <w:r w:rsidRPr="00866D59">
        <w:rPr>
          <w:rFonts w:eastAsia="Times New Roman" w:cs="Times New Roman"/>
          <w:szCs w:val="28"/>
          <w:lang w:eastAsia="ru-RU"/>
        </w:rPr>
        <w:t xml:space="preserve">), который принимается равным соответствующей графе раздела 6 </w:t>
      </w:r>
      <w:r w:rsidR="006B1A95" w:rsidRPr="00866D59">
        <w:rPr>
          <w:rFonts w:eastAsia="Times New Roman" w:cs="Times New Roman"/>
          <w:szCs w:val="28"/>
          <w:lang w:eastAsia="ru-RU"/>
        </w:rPr>
        <w:t xml:space="preserve">реестра субъекта Российской Федерации </w:t>
      </w:r>
      <w:r w:rsidRPr="00866D59">
        <w:rPr>
          <w:rFonts w:eastAsia="Times New Roman" w:cs="Times New Roman"/>
          <w:szCs w:val="28"/>
          <w:lang w:eastAsia="ru-RU"/>
        </w:rPr>
        <w:t xml:space="preserve">по коду </w:t>
      </w:r>
      <w:r w:rsidR="00826F81" w:rsidRPr="00866D59">
        <w:rPr>
          <w:rFonts w:eastAsia="Times New Roman" w:cs="Times New Roman"/>
          <w:szCs w:val="28"/>
          <w:lang w:eastAsia="ru-RU"/>
        </w:rPr>
        <w:t xml:space="preserve">строки </w:t>
      </w:r>
      <w:r w:rsidRPr="00866D59">
        <w:rPr>
          <w:rFonts w:eastAsia="Times New Roman" w:cs="Times New Roman"/>
          <w:szCs w:val="28"/>
          <w:lang w:eastAsia="ru-RU"/>
        </w:rPr>
        <w:t>6200</w:t>
      </w:r>
      <w:r w:rsidRPr="00866D59">
        <w:rPr>
          <w:rFonts w:eastAsia="Times New Roman" w:cs="Times New Roman"/>
          <w:sz w:val="24"/>
          <w:szCs w:val="24"/>
          <w:lang w:eastAsia="ru-RU"/>
        </w:rPr>
        <w:t xml:space="preserve"> </w:t>
      </w:r>
      <w:r w:rsidRPr="00866D59">
        <w:rPr>
          <w:rFonts w:eastAsia="Times New Roman" w:cs="Times New Roman"/>
          <w:szCs w:val="28"/>
          <w:lang w:eastAsia="ru-RU"/>
        </w:rPr>
        <w:t>реестр</w:t>
      </w:r>
      <w:r w:rsidR="002A19AF" w:rsidRPr="00866D59">
        <w:rPr>
          <w:rFonts w:eastAsia="Times New Roman" w:cs="Times New Roman"/>
          <w:szCs w:val="28"/>
          <w:lang w:eastAsia="ru-RU"/>
        </w:rPr>
        <w:t>а</w:t>
      </w:r>
      <w:r w:rsidRPr="00866D59">
        <w:rPr>
          <w:rFonts w:eastAsia="Times New Roman" w:cs="Times New Roman"/>
          <w:szCs w:val="28"/>
          <w:lang w:eastAsia="ru-RU"/>
        </w:rPr>
        <w:t xml:space="preserve"> субъект</w:t>
      </w:r>
      <w:r w:rsidR="002A19AF" w:rsidRPr="00866D59">
        <w:rPr>
          <w:rFonts w:eastAsia="Times New Roman" w:cs="Times New Roman"/>
          <w:szCs w:val="28"/>
          <w:lang w:eastAsia="ru-RU"/>
        </w:rPr>
        <w:t>а</w:t>
      </w:r>
      <w:r w:rsidRPr="00866D59">
        <w:rPr>
          <w:rFonts w:eastAsia="Times New Roman" w:cs="Times New Roman"/>
          <w:szCs w:val="28"/>
          <w:lang w:eastAsia="ru-RU"/>
        </w:rPr>
        <w:t xml:space="preserve"> Российской Федерации;</w:t>
      </w:r>
    </w:p>
    <w:p w14:paraId="3B87CCF8" w14:textId="77777777" w:rsidR="008C7513" w:rsidRPr="00866D59" w:rsidRDefault="008C7513"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объем расходных обязательств по дополнительным мерам социальной поддержки, осуществляемые органами местного самоуправления за счет субвенций из бюджета субъекта Российской Федерации</w:t>
      </w:r>
      <w:r w:rsidR="00397BBA" w:rsidRPr="00866D59">
        <w:rPr>
          <w:rFonts w:eastAsia="Times New Roman" w:cs="Times New Roman"/>
          <w:szCs w:val="28"/>
          <w:lang w:eastAsia="ru-RU"/>
        </w:rPr>
        <w:t xml:space="preserve"> (графа 12)</w:t>
      </w:r>
      <w:r w:rsidRPr="00866D59">
        <w:rPr>
          <w:rFonts w:eastAsia="Times New Roman" w:cs="Times New Roman"/>
          <w:szCs w:val="28"/>
          <w:lang w:eastAsia="ru-RU"/>
        </w:rPr>
        <w:t xml:space="preserve">, который принимается равным </w:t>
      </w:r>
      <w:r w:rsidR="00225372" w:rsidRPr="00866D59">
        <w:rPr>
          <w:rFonts w:eastAsia="Times New Roman" w:cs="Times New Roman"/>
          <w:szCs w:val="28"/>
          <w:lang w:eastAsia="ru-RU"/>
        </w:rPr>
        <w:t>строке 1796 таблицы 2 свода реестров муниципальных образований</w:t>
      </w:r>
      <w:r w:rsidRPr="00866D59">
        <w:rPr>
          <w:rFonts w:eastAsia="Times New Roman" w:cs="Times New Roman"/>
          <w:szCs w:val="28"/>
          <w:lang w:eastAsia="ru-RU"/>
        </w:rPr>
        <w:t>;</w:t>
      </w:r>
    </w:p>
    <w:p w14:paraId="63CF2BFF" w14:textId="1971451E"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объем расходных обязательств, возникших в результате принятия законов субъекта Российской Федерации по перераспределению полномочий между органами местного самоуправления и органами государственной власти субъекта Российской Федерации в соответствии с </w:t>
      </w:r>
      <w:r w:rsidR="00241DBF" w:rsidRPr="00866D59">
        <w:rPr>
          <w:rFonts w:eastAsia="Times New Roman" w:cs="Times New Roman"/>
          <w:szCs w:val="28"/>
          <w:lang w:eastAsia="ru-RU"/>
        </w:rPr>
        <w:t xml:space="preserve">частями </w:t>
      </w:r>
      <w:r w:rsidR="00FD2DE3" w:rsidRPr="00866D59">
        <w:rPr>
          <w:rFonts w:eastAsia="Times New Roman" w:cs="Times New Roman"/>
          <w:szCs w:val="28"/>
          <w:lang w:eastAsia="ru-RU"/>
        </w:rPr>
        <w:t>3 и 4</w:t>
      </w:r>
      <w:r w:rsidRPr="00866D59">
        <w:rPr>
          <w:rFonts w:eastAsia="Times New Roman" w:cs="Times New Roman"/>
          <w:szCs w:val="28"/>
          <w:lang w:eastAsia="ru-RU"/>
        </w:rPr>
        <w:t xml:space="preserve"> статьи </w:t>
      </w:r>
      <w:r w:rsidR="00FD2DE3" w:rsidRPr="00866D59">
        <w:rPr>
          <w:rFonts w:eastAsia="Times New Roman" w:cs="Times New Roman"/>
          <w:szCs w:val="28"/>
          <w:lang w:eastAsia="ru-RU"/>
        </w:rPr>
        <w:t>6</w:t>
      </w:r>
      <w:r w:rsidR="005D00E1" w:rsidRPr="00866D59">
        <w:rPr>
          <w:rFonts w:eastAsia="Times New Roman" w:cs="Times New Roman"/>
          <w:szCs w:val="28"/>
          <w:lang w:eastAsia="ru-RU"/>
        </w:rPr>
        <w:t xml:space="preserve"> </w:t>
      </w:r>
      <w:r w:rsidRPr="00866D59">
        <w:rPr>
          <w:rFonts w:eastAsia="Times New Roman" w:cs="Times New Roman"/>
          <w:szCs w:val="28"/>
          <w:lang w:eastAsia="ru-RU"/>
        </w:rPr>
        <w:t xml:space="preserve">Закона </w:t>
      </w:r>
      <w:r w:rsidR="00A15D7F">
        <w:rPr>
          <w:rFonts w:eastAsia="Times New Roman" w:cs="Times New Roman"/>
          <w:szCs w:val="28"/>
          <w:lang w:eastAsia="ru-RU"/>
        </w:rPr>
        <w:t>№ </w:t>
      </w:r>
      <w:r w:rsidR="00FD2DE3" w:rsidRPr="00866D59">
        <w:rPr>
          <w:rFonts w:eastAsia="Times New Roman" w:cs="Times New Roman"/>
          <w:szCs w:val="28"/>
          <w:lang w:eastAsia="ru-RU"/>
        </w:rPr>
        <w:t>414</w:t>
      </w:r>
      <w:r w:rsidRPr="00866D59">
        <w:rPr>
          <w:rFonts w:eastAsia="Times New Roman" w:cs="Times New Roman"/>
          <w:szCs w:val="28"/>
          <w:lang w:eastAsia="ru-RU"/>
        </w:rPr>
        <w:t xml:space="preserve">-ФЗ (графа </w:t>
      </w:r>
      <w:r w:rsidR="00397BBA" w:rsidRPr="00866D59">
        <w:rPr>
          <w:rFonts w:eastAsia="Times New Roman" w:cs="Times New Roman"/>
          <w:szCs w:val="28"/>
          <w:lang w:eastAsia="ru-RU"/>
        </w:rPr>
        <w:t>13</w:t>
      </w:r>
      <w:r w:rsidRPr="00866D59">
        <w:rPr>
          <w:rFonts w:eastAsia="Times New Roman" w:cs="Times New Roman"/>
          <w:szCs w:val="28"/>
          <w:lang w:eastAsia="ru-RU"/>
        </w:rPr>
        <w:t xml:space="preserve">), который принимается равным соответствующей графе раздела 7 </w:t>
      </w:r>
      <w:r w:rsidR="006B1A95" w:rsidRPr="00866D59">
        <w:rPr>
          <w:rFonts w:eastAsia="Times New Roman" w:cs="Times New Roman"/>
          <w:szCs w:val="28"/>
          <w:lang w:eastAsia="ru-RU"/>
        </w:rPr>
        <w:t xml:space="preserve">реестра субъекта Российской Федерации </w:t>
      </w:r>
      <w:r w:rsidRPr="00866D59">
        <w:rPr>
          <w:rFonts w:eastAsia="Times New Roman" w:cs="Times New Roman"/>
          <w:szCs w:val="28"/>
          <w:lang w:eastAsia="ru-RU"/>
        </w:rPr>
        <w:t xml:space="preserve">по коду </w:t>
      </w:r>
      <w:r w:rsidR="00826F81" w:rsidRPr="00866D59">
        <w:rPr>
          <w:rFonts w:eastAsia="Times New Roman" w:cs="Times New Roman"/>
          <w:szCs w:val="28"/>
          <w:lang w:eastAsia="ru-RU"/>
        </w:rPr>
        <w:t xml:space="preserve">строки </w:t>
      </w:r>
      <w:r w:rsidRPr="00866D59">
        <w:rPr>
          <w:rFonts w:eastAsia="Times New Roman" w:cs="Times New Roman"/>
          <w:szCs w:val="28"/>
          <w:lang w:eastAsia="ru-RU"/>
        </w:rPr>
        <w:t>7000 реестр</w:t>
      </w:r>
      <w:r w:rsidR="00332A79" w:rsidRPr="00866D59">
        <w:rPr>
          <w:rFonts w:eastAsia="Times New Roman" w:cs="Times New Roman"/>
          <w:szCs w:val="28"/>
          <w:lang w:eastAsia="ru-RU"/>
        </w:rPr>
        <w:t>а</w:t>
      </w:r>
      <w:r w:rsidRPr="00866D59">
        <w:rPr>
          <w:rFonts w:eastAsia="Times New Roman" w:cs="Times New Roman"/>
          <w:szCs w:val="28"/>
          <w:lang w:eastAsia="ru-RU"/>
        </w:rPr>
        <w:t xml:space="preserve"> </w:t>
      </w:r>
      <w:r w:rsidR="002A129B" w:rsidRPr="00866D59">
        <w:rPr>
          <w:rFonts w:eastAsia="Times New Roman" w:cs="Times New Roman"/>
          <w:szCs w:val="28"/>
          <w:lang w:eastAsia="ru-RU"/>
        </w:rPr>
        <w:t xml:space="preserve">субъекта </w:t>
      </w:r>
      <w:r w:rsidRPr="00866D59">
        <w:rPr>
          <w:rFonts w:eastAsia="Times New Roman" w:cs="Times New Roman"/>
          <w:szCs w:val="28"/>
          <w:lang w:eastAsia="ru-RU"/>
        </w:rPr>
        <w:t>Российской Федерации;</w:t>
      </w:r>
    </w:p>
    <w:p w14:paraId="1DD7B0AD" w14:textId="77777777" w:rsidR="009C55CB" w:rsidRPr="00866D59" w:rsidRDefault="009C55CB" w:rsidP="009C55CB">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объем расходных обязательств </w:t>
      </w:r>
      <w:r w:rsidR="00F33D8A" w:rsidRPr="00866D59">
        <w:rPr>
          <w:rFonts w:eastAsia="Times New Roman" w:cs="Times New Roman"/>
          <w:szCs w:val="28"/>
          <w:lang w:eastAsia="ru-RU"/>
        </w:rPr>
        <w:t xml:space="preserve">муниципальных образований </w:t>
      </w:r>
      <w:r w:rsidRPr="00866D59">
        <w:rPr>
          <w:rFonts w:eastAsia="Times New Roman" w:cs="Times New Roman"/>
          <w:szCs w:val="28"/>
          <w:lang w:eastAsia="ru-RU"/>
        </w:rPr>
        <w:t>по отдельным вопросам и правам местного значения</w:t>
      </w:r>
      <w:r w:rsidR="00FB5C97" w:rsidRPr="00866D59">
        <w:rPr>
          <w:rFonts w:eastAsia="Times New Roman" w:cs="Times New Roman"/>
          <w:szCs w:val="28"/>
          <w:lang w:eastAsia="ru-RU"/>
        </w:rPr>
        <w:t xml:space="preserve"> (графа </w:t>
      </w:r>
      <w:r w:rsidR="00397BBA" w:rsidRPr="00866D59">
        <w:rPr>
          <w:rFonts w:eastAsia="Times New Roman" w:cs="Times New Roman"/>
          <w:szCs w:val="28"/>
          <w:lang w:eastAsia="ru-RU"/>
        </w:rPr>
        <w:t>14</w:t>
      </w:r>
      <w:r w:rsidR="00FB5C97" w:rsidRPr="00866D59">
        <w:rPr>
          <w:rFonts w:eastAsia="Times New Roman" w:cs="Times New Roman"/>
          <w:szCs w:val="28"/>
          <w:lang w:eastAsia="ru-RU"/>
        </w:rPr>
        <w:t>)</w:t>
      </w:r>
      <w:r w:rsidRPr="00866D59">
        <w:rPr>
          <w:rFonts w:eastAsia="Times New Roman" w:cs="Times New Roman"/>
          <w:szCs w:val="28"/>
          <w:lang w:eastAsia="ru-RU"/>
        </w:rPr>
        <w:t>, который принимается равным сумме граф</w:t>
      </w:r>
      <w:r w:rsidR="00F33D8A" w:rsidRPr="00866D59">
        <w:rPr>
          <w:rFonts w:eastAsia="Times New Roman" w:cs="Times New Roman"/>
          <w:szCs w:val="28"/>
          <w:lang w:eastAsia="ru-RU"/>
        </w:rPr>
        <w:t xml:space="preserve"> </w:t>
      </w:r>
      <w:r w:rsidR="00397BBA" w:rsidRPr="00866D59">
        <w:rPr>
          <w:rFonts w:eastAsia="Times New Roman" w:cs="Times New Roman"/>
          <w:szCs w:val="28"/>
          <w:lang w:eastAsia="ru-RU"/>
        </w:rPr>
        <w:t>102</w:t>
      </w:r>
      <w:r w:rsidR="00826F81" w:rsidRPr="00866D59">
        <w:rPr>
          <w:rFonts w:eastAsia="Times New Roman" w:cs="Times New Roman"/>
          <w:szCs w:val="28"/>
          <w:lang w:eastAsia="ru-RU"/>
        </w:rPr>
        <w:t xml:space="preserve">, </w:t>
      </w:r>
      <w:r w:rsidR="00397BBA" w:rsidRPr="00866D59">
        <w:rPr>
          <w:rFonts w:eastAsia="Times New Roman" w:cs="Times New Roman"/>
          <w:szCs w:val="28"/>
          <w:lang w:eastAsia="ru-RU"/>
        </w:rPr>
        <w:t>105</w:t>
      </w:r>
      <w:r w:rsidR="00826F81" w:rsidRPr="00866D59">
        <w:rPr>
          <w:rFonts w:eastAsia="Times New Roman" w:cs="Times New Roman"/>
          <w:szCs w:val="28"/>
          <w:lang w:eastAsia="ru-RU"/>
        </w:rPr>
        <w:t xml:space="preserve">, </w:t>
      </w:r>
      <w:r w:rsidR="00397BBA" w:rsidRPr="00866D59">
        <w:rPr>
          <w:rFonts w:eastAsia="Times New Roman" w:cs="Times New Roman"/>
          <w:szCs w:val="28"/>
          <w:lang w:eastAsia="ru-RU"/>
        </w:rPr>
        <w:t>108</w:t>
      </w:r>
      <w:r w:rsidR="00826F81" w:rsidRPr="00866D59">
        <w:rPr>
          <w:rFonts w:eastAsia="Times New Roman" w:cs="Times New Roman"/>
          <w:szCs w:val="28"/>
          <w:lang w:eastAsia="ru-RU"/>
        </w:rPr>
        <w:t xml:space="preserve">, </w:t>
      </w:r>
      <w:r w:rsidR="00397BBA" w:rsidRPr="00866D59">
        <w:rPr>
          <w:rFonts w:eastAsia="Times New Roman" w:cs="Times New Roman"/>
          <w:szCs w:val="28"/>
          <w:lang w:eastAsia="ru-RU"/>
        </w:rPr>
        <w:t>111</w:t>
      </w:r>
      <w:r w:rsidR="00826F81" w:rsidRPr="00866D59">
        <w:rPr>
          <w:rFonts w:eastAsia="Times New Roman" w:cs="Times New Roman"/>
          <w:szCs w:val="28"/>
          <w:lang w:eastAsia="ru-RU"/>
        </w:rPr>
        <w:t xml:space="preserve">, </w:t>
      </w:r>
      <w:r w:rsidR="00397BBA" w:rsidRPr="00866D59">
        <w:rPr>
          <w:rFonts w:eastAsia="Times New Roman" w:cs="Times New Roman"/>
          <w:szCs w:val="28"/>
          <w:lang w:eastAsia="ru-RU"/>
        </w:rPr>
        <w:t>114</w:t>
      </w:r>
      <w:r w:rsidR="00826F81" w:rsidRPr="00866D59">
        <w:rPr>
          <w:rFonts w:eastAsia="Times New Roman" w:cs="Times New Roman"/>
          <w:szCs w:val="28"/>
          <w:lang w:eastAsia="ru-RU"/>
        </w:rPr>
        <w:t xml:space="preserve">, </w:t>
      </w:r>
      <w:r w:rsidR="00397BBA" w:rsidRPr="00866D59">
        <w:rPr>
          <w:rFonts w:eastAsia="Times New Roman" w:cs="Times New Roman"/>
          <w:szCs w:val="28"/>
          <w:lang w:eastAsia="ru-RU"/>
        </w:rPr>
        <w:t>117</w:t>
      </w:r>
      <w:r w:rsidRPr="00866D59">
        <w:rPr>
          <w:rFonts w:eastAsia="Times New Roman" w:cs="Times New Roman"/>
          <w:szCs w:val="28"/>
          <w:lang w:eastAsia="ru-RU"/>
        </w:rPr>
        <w:t>;</w:t>
      </w:r>
    </w:p>
    <w:p w14:paraId="76A1AAEC" w14:textId="77777777" w:rsidR="00594E23" w:rsidRPr="00866D59" w:rsidRDefault="004B1E63" w:rsidP="0015324C">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w:t>
      </w:r>
      <w:r w:rsidR="009C55CB" w:rsidRPr="00866D59">
        <w:rPr>
          <w:rFonts w:eastAsia="Times New Roman" w:cs="Times New Roman"/>
          <w:szCs w:val="28"/>
          <w:lang w:eastAsia="ru-RU"/>
        </w:rPr>
        <w:t xml:space="preserve">графы </w:t>
      </w:r>
      <w:r w:rsidR="00397BBA" w:rsidRPr="00866D59">
        <w:rPr>
          <w:rFonts w:eastAsia="Times New Roman" w:cs="Times New Roman"/>
          <w:szCs w:val="28"/>
          <w:lang w:eastAsia="ru-RU"/>
        </w:rPr>
        <w:t xml:space="preserve">15 </w:t>
      </w:r>
      <w:r w:rsidR="009C55CB" w:rsidRPr="00866D59">
        <w:rPr>
          <w:rFonts w:eastAsia="Times New Roman" w:cs="Times New Roman"/>
          <w:szCs w:val="28"/>
          <w:lang w:eastAsia="ru-RU"/>
        </w:rPr>
        <w:t xml:space="preserve">– </w:t>
      </w:r>
      <w:r w:rsidR="0021600D" w:rsidRPr="00866D59">
        <w:rPr>
          <w:rFonts w:eastAsia="Times New Roman" w:cs="Times New Roman"/>
          <w:szCs w:val="28"/>
          <w:lang w:eastAsia="ru-RU"/>
        </w:rPr>
        <w:t>120</w:t>
      </w:r>
      <w:r w:rsidR="00397BBA" w:rsidRPr="00866D59">
        <w:rPr>
          <w:rFonts w:eastAsia="Times New Roman" w:cs="Times New Roman"/>
          <w:szCs w:val="28"/>
          <w:lang w:eastAsia="ru-RU"/>
        </w:rPr>
        <w:t xml:space="preserve"> </w:t>
      </w:r>
      <w:r w:rsidR="009C55CB" w:rsidRPr="00866D59">
        <w:rPr>
          <w:rFonts w:eastAsia="Times New Roman" w:cs="Times New Roman"/>
          <w:szCs w:val="28"/>
          <w:lang w:eastAsia="ru-RU"/>
        </w:rPr>
        <w:t>заполня</w:t>
      </w:r>
      <w:r w:rsidR="006B1A95" w:rsidRPr="00866D59">
        <w:rPr>
          <w:rFonts w:eastAsia="Times New Roman" w:cs="Times New Roman"/>
          <w:szCs w:val="28"/>
          <w:lang w:eastAsia="ru-RU"/>
        </w:rPr>
        <w:t>ются</w:t>
      </w:r>
      <w:r w:rsidR="009C55CB" w:rsidRPr="00866D59">
        <w:rPr>
          <w:rFonts w:eastAsia="Times New Roman" w:cs="Times New Roman"/>
          <w:szCs w:val="28"/>
          <w:lang w:eastAsia="ru-RU"/>
        </w:rPr>
        <w:t xml:space="preserve"> согласно указанным </w:t>
      </w:r>
      <w:r w:rsidR="00332A79" w:rsidRPr="00866D59">
        <w:rPr>
          <w:rFonts w:eastAsia="Times New Roman" w:cs="Times New Roman"/>
          <w:szCs w:val="28"/>
          <w:lang w:eastAsia="ru-RU"/>
        </w:rPr>
        <w:t>кодам</w:t>
      </w:r>
      <w:r w:rsidR="009C55CB" w:rsidRPr="00866D59">
        <w:rPr>
          <w:rFonts w:eastAsia="Times New Roman" w:cs="Times New Roman"/>
          <w:szCs w:val="28"/>
          <w:lang w:eastAsia="ru-RU"/>
        </w:rPr>
        <w:t xml:space="preserve"> </w:t>
      </w:r>
      <w:r w:rsidR="00826F81" w:rsidRPr="00866D59">
        <w:rPr>
          <w:rFonts w:eastAsia="Times New Roman" w:cs="Times New Roman"/>
          <w:szCs w:val="28"/>
          <w:lang w:eastAsia="ru-RU"/>
        </w:rPr>
        <w:t xml:space="preserve">строк </w:t>
      </w:r>
      <w:r w:rsidR="009C55CB" w:rsidRPr="00866D59">
        <w:rPr>
          <w:rFonts w:eastAsia="Times New Roman" w:cs="Times New Roman"/>
          <w:szCs w:val="28"/>
          <w:lang w:eastAsia="ru-RU"/>
        </w:rPr>
        <w:t>реестр</w:t>
      </w:r>
      <w:r w:rsidR="00332A79" w:rsidRPr="00866D59">
        <w:rPr>
          <w:rFonts w:eastAsia="Times New Roman" w:cs="Times New Roman"/>
          <w:szCs w:val="28"/>
          <w:lang w:eastAsia="ru-RU"/>
        </w:rPr>
        <w:t>а</w:t>
      </w:r>
      <w:r w:rsidR="009C55CB" w:rsidRPr="00866D59">
        <w:rPr>
          <w:rFonts w:eastAsia="Times New Roman" w:cs="Times New Roman"/>
          <w:szCs w:val="28"/>
          <w:lang w:eastAsia="ru-RU"/>
        </w:rPr>
        <w:t xml:space="preserve"> субъект</w:t>
      </w:r>
      <w:r w:rsidR="00332A79" w:rsidRPr="00866D59">
        <w:rPr>
          <w:rFonts w:eastAsia="Times New Roman" w:cs="Times New Roman"/>
          <w:szCs w:val="28"/>
          <w:lang w:eastAsia="ru-RU"/>
        </w:rPr>
        <w:t>а</w:t>
      </w:r>
      <w:r w:rsidR="009C55CB" w:rsidRPr="00866D59">
        <w:rPr>
          <w:rFonts w:eastAsia="Times New Roman" w:cs="Times New Roman"/>
          <w:szCs w:val="28"/>
          <w:lang w:eastAsia="ru-RU"/>
        </w:rPr>
        <w:t xml:space="preserve"> Российской Федерации и </w:t>
      </w:r>
      <w:r w:rsidR="00332A79" w:rsidRPr="00866D59">
        <w:rPr>
          <w:rFonts w:eastAsia="Times New Roman" w:cs="Times New Roman"/>
          <w:szCs w:val="28"/>
          <w:lang w:eastAsia="ru-RU"/>
        </w:rPr>
        <w:t>таблицы 2 свода реестров муниципальных образований</w:t>
      </w:r>
      <w:r w:rsidR="009C55CB" w:rsidRPr="00866D59">
        <w:rPr>
          <w:rFonts w:eastAsia="Times New Roman" w:cs="Times New Roman"/>
          <w:szCs w:val="28"/>
          <w:lang w:eastAsia="ru-RU"/>
        </w:rPr>
        <w:t>.</w:t>
      </w:r>
    </w:p>
    <w:p w14:paraId="332703EA" w14:textId="77777777" w:rsidR="0038006E" w:rsidRPr="00866D59" w:rsidRDefault="0038006E" w:rsidP="0015324C">
      <w:pPr>
        <w:autoSpaceDE w:val="0"/>
        <w:autoSpaceDN w:val="0"/>
        <w:adjustRightInd w:val="0"/>
        <w:spacing w:after="0" w:line="240" w:lineRule="auto"/>
        <w:ind w:firstLine="709"/>
        <w:jc w:val="both"/>
        <w:rPr>
          <w:rFonts w:eastAsia="Times New Roman" w:cs="Times New Roman"/>
          <w:szCs w:val="28"/>
          <w:lang w:eastAsia="ru-RU"/>
        </w:rPr>
      </w:pPr>
    </w:p>
    <w:p w14:paraId="7ACDFC4D" w14:textId="77777777" w:rsidR="0020218C" w:rsidRPr="00866D59" w:rsidRDefault="0020218C" w:rsidP="0020218C">
      <w:pPr>
        <w:autoSpaceDE w:val="0"/>
        <w:autoSpaceDN w:val="0"/>
        <w:adjustRightInd w:val="0"/>
        <w:spacing w:after="0" w:line="240" w:lineRule="auto"/>
        <w:ind w:firstLine="709"/>
        <w:jc w:val="center"/>
        <w:outlineLvl w:val="1"/>
        <w:rPr>
          <w:rFonts w:eastAsia="Times New Roman" w:cs="Times New Roman"/>
          <w:b/>
          <w:szCs w:val="28"/>
          <w:lang w:eastAsia="ru-RU"/>
        </w:rPr>
      </w:pPr>
      <w:r w:rsidRPr="00866D59">
        <w:rPr>
          <w:rFonts w:eastAsia="Times New Roman" w:cs="Times New Roman"/>
          <w:b/>
          <w:szCs w:val="28"/>
          <w:lang w:val="en-US" w:eastAsia="ru-RU"/>
        </w:rPr>
        <w:t>V</w:t>
      </w:r>
      <w:r w:rsidRPr="00866D59">
        <w:rPr>
          <w:rFonts w:eastAsia="Times New Roman" w:cs="Times New Roman"/>
          <w:b/>
          <w:szCs w:val="28"/>
          <w:lang w:eastAsia="ru-RU"/>
        </w:rPr>
        <w:t>. Рекомендации по заполнению информации по объемам средств, предусмотренных на исполнение федерального проекта в составе национального проекта (программы)</w:t>
      </w:r>
    </w:p>
    <w:p w14:paraId="4B54FD13" w14:textId="77777777" w:rsidR="00DE581E" w:rsidRPr="00147BF4" w:rsidRDefault="00DE581E" w:rsidP="00147BF4">
      <w:pPr>
        <w:autoSpaceDE w:val="0"/>
        <w:autoSpaceDN w:val="0"/>
        <w:adjustRightInd w:val="0"/>
        <w:spacing w:after="0" w:line="240" w:lineRule="auto"/>
        <w:ind w:firstLine="709"/>
        <w:jc w:val="both"/>
        <w:rPr>
          <w:rFonts w:eastAsia="Times New Roman" w:cs="Times New Roman"/>
          <w:szCs w:val="28"/>
          <w:lang w:eastAsia="ru-RU"/>
        </w:rPr>
      </w:pPr>
    </w:p>
    <w:p w14:paraId="2EEDF013" w14:textId="15C5A799" w:rsidR="008F5C88" w:rsidRPr="00147BF4" w:rsidRDefault="0020218C" w:rsidP="00147BF4">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25. </w:t>
      </w:r>
      <w:r w:rsidR="00EA46E4" w:rsidRPr="00866D59">
        <w:rPr>
          <w:rFonts w:eastAsia="Times New Roman" w:cs="Times New Roman"/>
          <w:szCs w:val="28"/>
          <w:lang w:eastAsia="ru-RU"/>
        </w:rPr>
        <w:t xml:space="preserve">Формирование информации по объемам средств, предусмотренных </w:t>
      </w:r>
      <w:r w:rsidR="002C6FE4" w:rsidRPr="00866D59">
        <w:rPr>
          <w:rFonts w:eastAsia="Times New Roman" w:cs="Times New Roman"/>
          <w:szCs w:val="28"/>
          <w:lang w:eastAsia="ru-RU"/>
        </w:rPr>
        <w:t xml:space="preserve">на </w:t>
      </w:r>
      <w:r w:rsidR="00DE581E" w:rsidRPr="00866D59">
        <w:rPr>
          <w:rFonts w:eastAsia="Times New Roman" w:cs="Times New Roman"/>
          <w:szCs w:val="28"/>
          <w:lang w:eastAsia="ru-RU"/>
        </w:rPr>
        <w:t>исполнение федерального проекта в составе национального проекта (программы),</w:t>
      </w:r>
      <w:r w:rsidR="002C6FE4" w:rsidRPr="00866D59">
        <w:rPr>
          <w:rFonts w:eastAsia="Times New Roman" w:cs="Times New Roman"/>
          <w:szCs w:val="28"/>
          <w:lang w:eastAsia="ru-RU"/>
        </w:rPr>
        <w:t xml:space="preserve"> или</w:t>
      </w:r>
      <w:r w:rsidR="00DE581E" w:rsidRPr="00866D59">
        <w:rPr>
          <w:rFonts w:eastAsia="Times New Roman" w:cs="Times New Roman"/>
          <w:szCs w:val="28"/>
          <w:lang w:eastAsia="ru-RU"/>
        </w:rPr>
        <w:t xml:space="preserve"> направленных </w:t>
      </w:r>
      <w:r w:rsidR="00EA46E4" w:rsidRPr="00866D59">
        <w:rPr>
          <w:rFonts w:eastAsia="Times New Roman" w:cs="Times New Roman"/>
          <w:szCs w:val="28"/>
          <w:lang w:eastAsia="ru-RU"/>
        </w:rPr>
        <w:t xml:space="preserve">на </w:t>
      </w:r>
      <w:r w:rsidR="00DE581E" w:rsidRPr="00866D59">
        <w:rPr>
          <w:rFonts w:eastAsia="Times New Roman" w:cs="Times New Roman"/>
          <w:szCs w:val="28"/>
          <w:lang w:eastAsia="ru-RU"/>
        </w:rPr>
        <w:t>реализацию региональных проектов, направленных на реализацию федеральных проектов, входящих в состав соответс</w:t>
      </w:r>
      <w:r w:rsidR="0021600D" w:rsidRPr="00866D59">
        <w:rPr>
          <w:rFonts w:eastAsia="Times New Roman" w:cs="Times New Roman"/>
          <w:szCs w:val="28"/>
          <w:lang w:eastAsia="ru-RU"/>
        </w:rPr>
        <w:t xml:space="preserve">твующего национального проекта </w:t>
      </w:r>
      <w:r w:rsidR="00DE581E" w:rsidRPr="00866D59">
        <w:rPr>
          <w:rFonts w:eastAsia="Times New Roman" w:cs="Times New Roman"/>
          <w:szCs w:val="28"/>
          <w:lang w:eastAsia="ru-RU"/>
        </w:rPr>
        <w:t xml:space="preserve">(приложение </w:t>
      </w:r>
      <w:r w:rsidR="00A15D7F">
        <w:rPr>
          <w:rFonts w:eastAsia="Times New Roman" w:cs="Times New Roman"/>
          <w:szCs w:val="28"/>
          <w:lang w:eastAsia="ru-RU"/>
        </w:rPr>
        <w:t>№ </w:t>
      </w:r>
      <w:r w:rsidR="00DE581E" w:rsidRPr="00866D59">
        <w:rPr>
          <w:rFonts w:eastAsia="Times New Roman" w:cs="Times New Roman"/>
          <w:szCs w:val="28"/>
          <w:lang w:eastAsia="ru-RU"/>
        </w:rPr>
        <w:t xml:space="preserve">6 к настоящим рекомендациям) (далее соответственно </w:t>
      </w:r>
      <w:r w:rsidR="00AB7EC9" w:rsidRPr="00866D59">
        <w:rPr>
          <w:rFonts w:eastAsia="Times New Roman" w:cs="Times New Roman"/>
          <w:szCs w:val="28"/>
          <w:lang w:eastAsia="ru-RU"/>
        </w:rPr>
        <w:t>–</w:t>
      </w:r>
      <w:r w:rsidR="00DE581E" w:rsidRPr="00866D59">
        <w:rPr>
          <w:rFonts w:eastAsia="Times New Roman" w:cs="Times New Roman"/>
          <w:szCs w:val="28"/>
          <w:lang w:eastAsia="ru-RU"/>
        </w:rPr>
        <w:t xml:space="preserve"> </w:t>
      </w:r>
      <w:r w:rsidR="00AB7EC9" w:rsidRPr="00866D59">
        <w:rPr>
          <w:rFonts w:eastAsia="Times New Roman" w:cs="Times New Roman"/>
          <w:szCs w:val="28"/>
          <w:lang w:eastAsia="ru-RU"/>
        </w:rPr>
        <w:t xml:space="preserve">информация, </w:t>
      </w:r>
      <w:r w:rsidR="00DE581E" w:rsidRPr="00866D59">
        <w:rPr>
          <w:rFonts w:eastAsia="Times New Roman" w:cs="Times New Roman"/>
          <w:szCs w:val="28"/>
          <w:lang w:eastAsia="ru-RU"/>
        </w:rPr>
        <w:t>региональные проекты)</w:t>
      </w:r>
      <w:r w:rsidR="00AB7EC9" w:rsidRPr="00866D59">
        <w:rPr>
          <w:rFonts w:eastAsia="Times New Roman" w:cs="Times New Roman"/>
          <w:szCs w:val="28"/>
          <w:lang w:eastAsia="ru-RU"/>
        </w:rPr>
        <w:t xml:space="preserve">, </w:t>
      </w:r>
      <w:r w:rsidR="00EA46E4" w:rsidRPr="00866D59">
        <w:rPr>
          <w:rFonts w:eastAsia="Times New Roman" w:cs="Times New Roman"/>
          <w:szCs w:val="28"/>
          <w:lang w:eastAsia="ru-RU"/>
        </w:rPr>
        <w:t xml:space="preserve">осуществляется на основании </w:t>
      </w:r>
      <w:r w:rsidR="00706421" w:rsidRPr="00866D59">
        <w:rPr>
          <w:rFonts w:eastAsia="Times New Roman" w:cs="Times New Roman"/>
          <w:szCs w:val="28"/>
          <w:lang w:eastAsia="ru-RU"/>
        </w:rPr>
        <w:t>сводной бюджетной росписи</w:t>
      </w:r>
      <w:r w:rsidR="00AB7EC9" w:rsidRPr="00866D59">
        <w:rPr>
          <w:rFonts w:eastAsia="Times New Roman" w:cs="Times New Roman"/>
          <w:szCs w:val="28"/>
          <w:lang w:eastAsia="ru-RU"/>
        </w:rPr>
        <w:t xml:space="preserve"> и паспорта регионального</w:t>
      </w:r>
      <w:r w:rsidR="00706421" w:rsidRPr="00866D59">
        <w:rPr>
          <w:rFonts w:eastAsia="Times New Roman" w:cs="Times New Roman"/>
          <w:szCs w:val="28"/>
          <w:lang w:eastAsia="ru-RU"/>
        </w:rPr>
        <w:t xml:space="preserve"> проекта</w:t>
      </w:r>
      <w:r w:rsidR="00D03142" w:rsidRPr="00866D59">
        <w:rPr>
          <w:rFonts w:eastAsia="Times New Roman" w:cs="Times New Roman"/>
          <w:szCs w:val="28"/>
          <w:lang w:eastAsia="ru-RU"/>
        </w:rPr>
        <w:t>.</w:t>
      </w:r>
    </w:p>
    <w:p w14:paraId="6B709DD5" w14:textId="2F782346" w:rsidR="005D673D" w:rsidRPr="00866D59" w:rsidRDefault="005D673D" w:rsidP="00147BF4">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2</w:t>
      </w:r>
      <w:r w:rsidR="00AB7EC9" w:rsidRPr="00866D59">
        <w:rPr>
          <w:rFonts w:eastAsia="Times New Roman" w:cs="Times New Roman"/>
          <w:szCs w:val="28"/>
          <w:lang w:eastAsia="ru-RU"/>
        </w:rPr>
        <w:t>6</w:t>
      </w:r>
      <w:r w:rsidRPr="00866D59">
        <w:rPr>
          <w:rFonts w:eastAsia="Times New Roman" w:cs="Times New Roman"/>
          <w:szCs w:val="28"/>
          <w:lang w:eastAsia="ru-RU"/>
        </w:rPr>
        <w:t>. При заполнении информации заполняются следующие реквизиты:</w:t>
      </w:r>
    </w:p>
    <w:p w14:paraId="5A63DE8D" w14:textId="77777777" w:rsidR="0020218C" w:rsidRPr="00866D59" w:rsidRDefault="0020218C" w:rsidP="00147BF4">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наименование финансового органа субъекта Российской Федерации;</w:t>
      </w:r>
    </w:p>
    <w:p w14:paraId="445DAFE6" w14:textId="77777777" w:rsidR="0020218C" w:rsidRPr="00866D59" w:rsidRDefault="0020218C" w:rsidP="00147BF4">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должность руководителя финансового органа субъекта Российской Федерации;</w:t>
      </w:r>
    </w:p>
    <w:p w14:paraId="5931DAE0" w14:textId="77777777" w:rsidR="0020218C" w:rsidRPr="00866D59" w:rsidRDefault="0020218C" w:rsidP="00147BF4">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lastRenderedPageBreak/>
        <w:t>- фамилия, имя, отчество (при наличии) руководителя финансового органа субъекта Российской Федерации;</w:t>
      </w:r>
    </w:p>
    <w:p w14:paraId="68A6B8C9" w14:textId="77777777" w:rsidR="0020218C" w:rsidRPr="00866D59" w:rsidRDefault="0020218C" w:rsidP="00147BF4">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должность, фамилия, имя, отчество (при наличии) исполнителя, ответственного за формирование </w:t>
      </w:r>
      <w:r w:rsidR="00AB7EC9" w:rsidRPr="00866D59">
        <w:rPr>
          <w:rFonts w:eastAsia="Times New Roman" w:cs="Times New Roman"/>
          <w:szCs w:val="28"/>
          <w:lang w:eastAsia="ru-RU"/>
        </w:rPr>
        <w:t>информации</w:t>
      </w:r>
      <w:r w:rsidRPr="00866D59">
        <w:rPr>
          <w:rFonts w:eastAsia="Times New Roman" w:cs="Times New Roman"/>
          <w:szCs w:val="28"/>
          <w:lang w:eastAsia="ru-RU"/>
        </w:rPr>
        <w:t>;</w:t>
      </w:r>
    </w:p>
    <w:p w14:paraId="5F0BE90F" w14:textId="77777777" w:rsidR="0020218C" w:rsidRPr="00866D59" w:rsidRDefault="0020218C" w:rsidP="00147BF4">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номер телефона с указанием кода города и адреса электронной почты исполнителя, ответственного за формирование </w:t>
      </w:r>
      <w:r w:rsidR="000C3774" w:rsidRPr="00866D59">
        <w:rPr>
          <w:rFonts w:eastAsia="Times New Roman" w:cs="Times New Roman"/>
          <w:szCs w:val="28"/>
          <w:lang w:eastAsia="ru-RU"/>
        </w:rPr>
        <w:t>информации</w:t>
      </w:r>
      <w:r w:rsidRPr="00866D59">
        <w:rPr>
          <w:rFonts w:eastAsia="Times New Roman" w:cs="Times New Roman"/>
          <w:szCs w:val="28"/>
          <w:lang w:eastAsia="ru-RU"/>
        </w:rPr>
        <w:t>;</w:t>
      </w:r>
    </w:p>
    <w:p w14:paraId="66F8CFD2" w14:textId="77777777" w:rsidR="0020218C" w:rsidRPr="00866D59" w:rsidRDefault="0020218C" w:rsidP="00147BF4">
      <w:pPr>
        <w:autoSpaceDE w:val="0"/>
        <w:autoSpaceDN w:val="0"/>
        <w:adjustRightInd w:val="0"/>
        <w:spacing w:after="0" w:line="240" w:lineRule="auto"/>
        <w:ind w:firstLine="709"/>
        <w:jc w:val="both"/>
        <w:rPr>
          <w:rFonts w:eastAsia="Times New Roman" w:cs="Times New Roman"/>
          <w:szCs w:val="28"/>
          <w:lang w:eastAsia="ru-RU"/>
        </w:rPr>
      </w:pPr>
      <w:r w:rsidRPr="00866D59">
        <w:rPr>
          <w:rFonts w:eastAsia="Times New Roman" w:cs="Times New Roman"/>
          <w:szCs w:val="28"/>
          <w:lang w:eastAsia="ru-RU"/>
        </w:rPr>
        <w:t xml:space="preserve">- дата подписания руководителем финансового органа субъекта Российской Федерации </w:t>
      </w:r>
      <w:r w:rsidR="000C3774" w:rsidRPr="00866D59">
        <w:rPr>
          <w:rFonts w:eastAsia="Times New Roman" w:cs="Times New Roman"/>
          <w:szCs w:val="28"/>
          <w:lang w:eastAsia="ru-RU"/>
        </w:rPr>
        <w:t>информации</w:t>
      </w:r>
      <w:r w:rsidRPr="00866D59">
        <w:rPr>
          <w:rFonts w:eastAsia="Times New Roman" w:cs="Times New Roman"/>
          <w:szCs w:val="28"/>
          <w:lang w:eastAsia="ru-RU"/>
        </w:rPr>
        <w:t>.</w:t>
      </w:r>
    </w:p>
    <w:p w14:paraId="7249904A" w14:textId="77777777" w:rsidR="005D673D" w:rsidRPr="00147BF4" w:rsidRDefault="000C3774" w:rsidP="005D673D">
      <w:pPr>
        <w:autoSpaceDE w:val="0"/>
        <w:autoSpaceDN w:val="0"/>
        <w:adjustRightInd w:val="0"/>
        <w:spacing w:after="0" w:line="240" w:lineRule="auto"/>
        <w:ind w:firstLine="709"/>
        <w:jc w:val="both"/>
        <w:rPr>
          <w:rFonts w:eastAsia="Times New Roman" w:cs="Times New Roman"/>
          <w:szCs w:val="28"/>
          <w:lang w:eastAsia="ru-RU"/>
        </w:rPr>
      </w:pPr>
      <w:r w:rsidRPr="00147BF4">
        <w:rPr>
          <w:rFonts w:eastAsia="Times New Roman" w:cs="Times New Roman"/>
          <w:szCs w:val="28"/>
          <w:lang w:eastAsia="ru-RU"/>
        </w:rPr>
        <w:t>2</w:t>
      </w:r>
      <w:r w:rsidR="002C6FE4" w:rsidRPr="00147BF4">
        <w:rPr>
          <w:rFonts w:eastAsia="Times New Roman" w:cs="Times New Roman"/>
          <w:szCs w:val="28"/>
          <w:lang w:eastAsia="ru-RU"/>
        </w:rPr>
        <w:t>7</w:t>
      </w:r>
      <w:r w:rsidR="005D673D" w:rsidRPr="00147BF4">
        <w:rPr>
          <w:rFonts w:eastAsia="Times New Roman" w:cs="Times New Roman"/>
          <w:szCs w:val="28"/>
          <w:lang w:eastAsia="ru-RU"/>
        </w:rPr>
        <w:t xml:space="preserve">. </w:t>
      </w:r>
      <w:r w:rsidRPr="00147BF4">
        <w:rPr>
          <w:rFonts w:eastAsia="Times New Roman" w:cs="Times New Roman"/>
          <w:szCs w:val="28"/>
          <w:lang w:eastAsia="ru-RU"/>
        </w:rPr>
        <w:t xml:space="preserve">Информация заполняется </w:t>
      </w:r>
      <w:r w:rsidR="005D673D" w:rsidRPr="00147BF4">
        <w:rPr>
          <w:rFonts w:eastAsia="Times New Roman" w:cs="Times New Roman"/>
          <w:szCs w:val="28"/>
          <w:lang w:eastAsia="ru-RU"/>
        </w:rPr>
        <w:t>с</w:t>
      </w:r>
      <w:r w:rsidR="00AB7EC9" w:rsidRPr="00147BF4">
        <w:rPr>
          <w:rFonts w:eastAsia="Times New Roman" w:cs="Times New Roman"/>
          <w:szCs w:val="28"/>
          <w:lang w:eastAsia="ru-RU"/>
        </w:rPr>
        <w:t xml:space="preserve"> отражением следующего</w:t>
      </w:r>
      <w:r w:rsidR="005D673D" w:rsidRPr="00147BF4">
        <w:rPr>
          <w:rFonts w:eastAsia="Times New Roman" w:cs="Times New Roman"/>
          <w:szCs w:val="28"/>
          <w:lang w:eastAsia="ru-RU"/>
        </w:rPr>
        <w:t>:</w:t>
      </w:r>
    </w:p>
    <w:p w14:paraId="0B316165" w14:textId="77777777" w:rsidR="00A80CD1" w:rsidRPr="00147BF4" w:rsidRDefault="000C3774" w:rsidP="005D673D">
      <w:pPr>
        <w:autoSpaceDE w:val="0"/>
        <w:autoSpaceDN w:val="0"/>
        <w:adjustRightInd w:val="0"/>
        <w:spacing w:after="0" w:line="240" w:lineRule="auto"/>
        <w:ind w:firstLine="709"/>
        <w:jc w:val="both"/>
        <w:rPr>
          <w:rFonts w:eastAsia="Times New Roman" w:cs="Times New Roman"/>
          <w:szCs w:val="28"/>
          <w:lang w:eastAsia="ru-RU"/>
        </w:rPr>
      </w:pPr>
      <w:r w:rsidRPr="00147BF4">
        <w:rPr>
          <w:rFonts w:eastAsia="Times New Roman" w:cs="Times New Roman"/>
          <w:szCs w:val="28"/>
          <w:lang w:eastAsia="ru-RU"/>
        </w:rPr>
        <w:t>- наименование федерального проекта в составе национального проекта (программы)</w:t>
      </w:r>
      <w:r w:rsidR="005D673D" w:rsidRPr="00147BF4">
        <w:rPr>
          <w:rFonts w:eastAsia="Times New Roman" w:cs="Times New Roman"/>
          <w:szCs w:val="28"/>
          <w:lang w:eastAsia="ru-RU"/>
        </w:rPr>
        <w:t xml:space="preserve"> (графа 1 </w:t>
      </w:r>
      <w:r w:rsidRPr="00147BF4">
        <w:rPr>
          <w:rFonts w:eastAsia="Times New Roman" w:cs="Times New Roman"/>
          <w:szCs w:val="28"/>
          <w:lang w:eastAsia="ru-RU"/>
        </w:rPr>
        <w:t>информации</w:t>
      </w:r>
      <w:r w:rsidR="005D673D" w:rsidRPr="00147BF4">
        <w:rPr>
          <w:rFonts w:eastAsia="Times New Roman" w:cs="Times New Roman"/>
          <w:szCs w:val="28"/>
          <w:lang w:eastAsia="ru-RU"/>
        </w:rPr>
        <w:t>);</w:t>
      </w:r>
    </w:p>
    <w:p w14:paraId="00721292" w14:textId="77777777" w:rsidR="005D673D" w:rsidRPr="00147BF4" w:rsidRDefault="00A80CD1" w:rsidP="005D673D">
      <w:pPr>
        <w:autoSpaceDE w:val="0"/>
        <w:autoSpaceDN w:val="0"/>
        <w:adjustRightInd w:val="0"/>
        <w:spacing w:after="0" w:line="240" w:lineRule="auto"/>
        <w:ind w:firstLine="709"/>
        <w:jc w:val="both"/>
        <w:rPr>
          <w:rFonts w:eastAsia="Times New Roman" w:cs="Times New Roman"/>
          <w:szCs w:val="28"/>
          <w:lang w:eastAsia="ru-RU"/>
        </w:rPr>
      </w:pPr>
      <w:r w:rsidRPr="00147BF4">
        <w:rPr>
          <w:rFonts w:eastAsia="Times New Roman" w:cs="Times New Roman"/>
          <w:szCs w:val="28"/>
          <w:lang w:eastAsia="ru-RU"/>
        </w:rPr>
        <w:t>- код федерального проекта (графа 2</w:t>
      </w:r>
      <w:r w:rsidR="00AB7EC9" w:rsidRPr="00147BF4">
        <w:rPr>
          <w:rFonts w:eastAsia="Times New Roman" w:cs="Times New Roman"/>
          <w:szCs w:val="28"/>
          <w:lang w:eastAsia="ru-RU"/>
        </w:rPr>
        <w:t xml:space="preserve"> информации</w:t>
      </w:r>
      <w:r w:rsidRPr="00147BF4">
        <w:rPr>
          <w:rFonts w:eastAsia="Times New Roman" w:cs="Times New Roman"/>
          <w:szCs w:val="28"/>
          <w:lang w:eastAsia="ru-RU"/>
        </w:rPr>
        <w:t>);</w:t>
      </w:r>
    </w:p>
    <w:p w14:paraId="333F2B54" w14:textId="26B27CDF" w:rsidR="00A80CD1" w:rsidRPr="00147BF4" w:rsidRDefault="00A80CD1" w:rsidP="005D673D">
      <w:pPr>
        <w:autoSpaceDE w:val="0"/>
        <w:autoSpaceDN w:val="0"/>
        <w:adjustRightInd w:val="0"/>
        <w:spacing w:after="0" w:line="240" w:lineRule="auto"/>
        <w:ind w:firstLine="709"/>
        <w:jc w:val="both"/>
        <w:rPr>
          <w:rFonts w:eastAsia="Times New Roman" w:cs="Times New Roman"/>
          <w:szCs w:val="28"/>
          <w:lang w:eastAsia="ru-RU"/>
        </w:rPr>
      </w:pPr>
      <w:r w:rsidRPr="00147BF4">
        <w:rPr>
          <w:rFonts w:eastAsia="Times New Roman" w:cs="Times New Roman"/>
          <w:szCs w:val="28"/>
          <w:lang w:eastAsia="ru-RU"/>
        </w:rPr>
        <w:t>- код группы полномочий, расходных обязательств</w:t>
      </w:r>
      <w:r w:rsidR="00C17C31" w:rsidRPr="00147BF4">
        <w:rPr>
          <w:rFonts w:eastAsia="Times New Roman" w:cs="Times New Roman"/>
          <w:szCs w:val="28"/>
          <w:lang w:eastAsia="ru-RU"/>
        </w:rPr>
        <w:t xml:space="preserve"> </w:t>
      </w:r>
      <w:r w:rsidRPr="00147BF4">
        <w:rPr>
          <w:rFonts w:eastAsia="Times New Roman" w:cs="Times New Roman"/>
          <w:szCs w:val="28"/>
          <w:lang w:eastAsia="ru-RU"/>
        </w:rPr>
        <w:t xml:space="preserve">согласно примерному справочнику подготовки реестров субъектов Российской Федерации и примерному справочнику подготовки реестров муниципальных образований </w:t>
      </w:r>
      <w:r w:rsidR="00C17C31" w:rsidRPr="00147BF4">
        <w:rPr>
          <w:rFonts w:eastAsia="Times New Roman" w:cs="Times New Roman"/>
          <w:szCs w:val="28"/>
          <w:lang w:eastAsia="ru-RU"/>
        </w:rPr>
        <w:t xml:space="preserve">(при наличии) </w:t>
      </w:r>
      <w:r w:rsidR="00AB7EC9" w:rsidRPr="00147BF4">
        <w:rPr>
          <w:rFonts w:eastAsia="Times New Roman" w:cs="Times New Roman"/>
          <w:szCs w:val="28"/>
          <w:lang w:eastAsia="ru-RU"/>
        </w:rPr>
        <w:t xml:space="preserve">(приложение </w:t>
      </w:r>
      <w:r w:rsidR="00A15D7F">
        <w:rPr>
          <w:rFonts w:eastAsia="Times New Roman" w:cs="Times New Roman"/>
          <w:szCs w:val="28"/>
          <w:lang w:eastAsia="ru-RU"/>
        </w:rPr>
        <w:t>№ </w:t>
      </w:r>
      <w:r w:rsidR="00AB7EC9" w:rsidRPr="00147BF4">
        <w:rPr>
          <w:rFonts w:eastAsia="Times New Roman" w:cs="Times New Roman"/>
          <w:szCs w:val="28"/>
          <w:lang w:eastAsia="ru-RU"/>
        </w:rPr>
        <w:t xml:space="preserve">1 и приложение </w:t>
      </w:r>
      <w:r w:rsidR="00A15D7F">
        <w:rPr>
          <w:rFonts w:eastAsia="Times New Roman" w:cs="Times New Roman"/>
          <w:szCs w:val="28"/>
          <w:lang w:eastAsia="ru-RU"/>
        </w:rPr>
        <w:t>№ </w:t>
      </w:r>
      <w:r w:rsidR="00AB7EC9" w:rsidRPr="00147BF4">
        <w:rPr>
          <w:rFonts w:eastAsia="Times New Roman" w:cs="Times New Roman"/>
          <w:szCs w:val="28"/>
          <w:lang w:eastAsia="ru-RU"/>
        </w:rPr>
        <w:t xml:space="preserve">2 </w:t>
      </w:r>
      <w:r w:rsidR="007B4048" w:rsidRPr="00147BF4">
        <w:rPr>
          <w:rFonts w:eastAsia="Times New Roman" w:cs="Times New Roman"/>
          <w:szCs w:val="28"/>
          <w:lang w:eastAsia="ru-RU"/>
        </w:rPr>
        <w:t xml:space="preserve">к настоящим рекомендациям соответственно) </w:t>
      </w:r>
      <w:r w:rsidRPr="00147BF4">
        <w:rPr>
          <w:rFonts w:eastAsia="Times New Roman" w:cs="Times New Roman"/>
          <w:szCs w:val="28"/>
          <w:lang w:eastAsia="ru-RU"/>
        </w:rPr>
        <w:t xml:space="preserve">(графа 3 </w:t>
      </w:r>
      <w:r w:rsidR="00AB7EC9" w:rsidRPr="00147BF4">
        <w:rPr>
          <w:rFonts w:eastAsia="Times New Roman" w:cs="Times New Roman"/>
          <w:szCs w:val="28"/>
          <w:lang w:eastAsia="ru-RU"/>
        </w:rPr>
        <w:t>информации</w:t>
      </w:r>
      <w:r w:rsidRPr="00147BF4">
        <w:rPr>
          <w:rFonts w:eastAsia="Times New Roman" w:cs="Times New Roman"/>
          <w:szCs w:val="28"/>
          <w:lang w:eastAsia="ru-RU"/>
        </w:rPr>
        <w:t>);</w:t>
      </w:r>
    </w:p>
    <w:p w14:paraId="196E0984" w14:textId="035F1CE8" w:rsidR="00A80CD1" w:rsidRPr="00147BF4" w:rsidRDefault="00A80CD1" w:rsidP="00A80CD1">
      <w:pPr>
        <w:autoSpaceDE w:val="0"/>
        <w:autoSpaceDN w:val="0"/>
        <w:adjustRightInd w:val="0"/>
        <w:spacing w:after="0" w:line="240" w:lineRule="auto"/>
        <w:ind w:firstLine="709"/>
        <w:jc w:val="both"/>
        <w:rPr>
          <w:rFonts w:eastAsia="Times New Roman" w:cs="Times New Roman"/>
          <w:szCs w:val="28"/>
          <w:lang w:eastAsia="ru-RU"/>
        </w:rPr>
      </w:pPr>
      <w:r w:rsidRPr="00147BF4">
        <w:rPr>
          <w:rFonts w:eastAsia="Times New Roman" w:cs="Times New Roman"/>
          <w:szCs w:val="28"/>
          <w:lang w:eastAsia="ru-RU"/>
        </w:rPr>
        <w:t>- код строки реестра расходных обязательств субъекта Российской Федерации согласно примерному справочнику подготовки реестров субъектов Российской Федерации</w:t>
      </w:r>
      <w:r w:rsidR="007B4048" w:rsidRPr="00147BF4">
        <w:rPr>
          <w:rFonts w:eastAsia="Times New Roman" w:cs="Times New Roman"/>
          <w:szCs w:val="28"/>
          <w:lang w:eastAsia="ru-RU"/>
        </w:rPr>
        <w:t xml:space="preserve"> (приложение </w:t>
      </w:r>
      <w:r w:rsidR="00A15D7F">
        <w:rPr>
          <w:rFonts w:eastAsia="Times New Roman" w:cs="Times New Roman"/>
          <w:szCs w:val="28"/>
          <w:lang w:eastAsia="ru-RU"/>
        </w:rPr>
        <w:t>№ </w:t>
      </w:r>
      <w:r w:rsidR="007B4048" w:rsidRPr="00147BF4">
        <w:rPr>
          <w:rFonts w:eastAsia="Times New Roman" w:cs="Times New Roman"/>
          <w:szCs w:val="28"/>
          <w:lang w:eastAsia="ru-RU"/>
        </w:rPr>
        <w:t>1 к настоящим рекомендациям)</w:t>
      </w:r>
      <w:r w:rsidR="002C6FE4" w:rsidRPr="00147BF4">
        <w:rPr>
          <w:rFonts w:eastAsia="Times New Roman" w:cs="Times New Roman"/>
          <w:szCs w:val="28"/>
          <w:lang w:eastAsia="ru-RU"/>
        </w:rPr>
        <w:t xml:space="preserve"> (графа 4 информации)</w:t>
      </w:r>
      <w:r w:rsidRPr="00147BF4">
        <w:rPr>
          <w:rFonts w:eastAsia="Times New Roman" w:cs="Times New Roman"/>
          <w:szCs w:val="28"/>
          <w:lang w:eastAsia="ru-RU"/>
        </w:rPr>
        <w:t>;</w:t>
      </w:r>
    </w:p>
    <w:p w14:paraId="2D6FBD52" w14:textId="4A3146B7" w:rsidR="00A80CD1" w:rsidRPr="00147BF4" w:rsidRDefault="00A80CD1" w:rsidP="00A80CD1">
      <w:pPr>
        <w:autoSpaceDE w:val="0"/>
        <w:autoSpaceDN w:val="0"/>
        <w:adjustRightInd w:val="0"/>
        <w:spacing w:after="0" w:line="240" w:lineRule="auto"/>
        <w:ind w:firstLine="709"/>
        <w:jc w:val="both"/>
        <w:rPr>
          <w:rFonts w:eastAsia="Times New Roman" w:cs="Times New Roman"/>
          <w:szCs w:val="28"/>
          <w:lang w:eastAsia="ru-RU"/>
        </w:rPr>
      </w:pPr>
      <w:r w:rsidRPr="00147BF4">
        <w:rPr>
          <w:rFonts w:eastAsia="Times New Roman" w:cs="Times New Roman"/>
          <w:szCs w:val="28"/>
          <w:lang w:eastAsia="ru-RU"/>
        </w:rPr>
        <w:t xml:space="preserve">- код строки </w:t>
      </w:r>
      <w:r w:rsidR="00221B71" w:rsidRPr="00147BF4">
        <w:rPr>
          <w:rFonts w:eastAsia="Times New Roman" w:cs="Times New Roman"/>
          <w:szCs w:val="28"/>
          <w:lang w:eastAsia="ru-RU"/>
        </w:rPr>
        <w:t>таблицы 2</w:t>
      </w:r>
      <w:r w:rsidRPr="00147BF4">
        <w:rPr>
          <w:rFonts w:eastAsia="Times New Roman" w:cs="Times New Roman"/>
          <w:szCs w:val="28"/>
          <w:lang w:eastAsia="ru-RU"/>
        </w:rPr>
        <w:t xml:space="preserve"> свода реестров расходных обязательств муниципальных образований</w:t>
      </w:r>
      <w:r w:rsidR="00221B71" w:rsidRPr="00147BF4">
        <w:rPr>
          <w:rFonts w:eastAsia="Times New Roman" w:cs="Times New Roman"/>
          <w:szCs w:val="28"/>
          <w:lang w:eastAsia="ru-RU"/>
        </w:rPr>
        <w:t xml:space="preserve"> согласно примерному справочнику подготовки реестров муниципальных образований</w:t>
      </w:r>
      <w:r w:rsidR="007B4048" w:rsidRPr="00147BF4">
        <w:rPr>
          <w:rFonts w:eastAsia="Times New Roman" w:cs="Times New Roman"/>
          <w:szCs w:val="28"/>
          <w:lang w:eastAsia="ru-RU"/>
        </w:rPr>
        <w:t xml:space="preserve"> (приложение </w:t>
      </w:r>
      <w:r w:rsidR="00A15D7F">
        <w:rPr>
          <w:rFonts w:eastAsia="Times New Roman" w:cs="Times New Roman"/>
          <w:szCs w:val="28"/>
          <w:lang w:eastAsia="ru-RU"/>
        </w:rPr>
        <w:t>№ </w:t>
      </w:r>
      <w:r w:rsidR="007B4048" w:rsidRPr="00147BF4">
        <w:rPr>
          <w:rFonts w:eastAsia="Times New Roman" w:cs="Times New Roman"/>
          <w:szCs w:val="28"/>
          <w:lang w:eastAsia="ru-RU"/>
        </w:rPr>
        <w:t>2 к настоящим рекомендациям)</w:t>
      </w:r>
      <w:r w:rsidR="002C6FE4" w:rsidRPr="00147BF4">
        <w:rPr>
          <w:rFonts w:eastAsia="Times New Roman" w:cs="Times New Roman"/>
          <w:szCs w:val="28"/>
          <w:lang w:eastAsia="ru-RU"/>
        </w:rPr>
        <w:t xml:space="preserve"> (графа 5 информации)</w:t>
      </w:r>
      <w:r w:rsidR="006A733B" w:rsidRPr="00147BF4">
        <w:rPr>
          <w:rFonts w:eastAsia="Times New Roman" w:cs="Times New Roman"/>
          <w:szCs w:val="28"/>
          <w:lang w:eastAsia="ru-RU"/>
        </w:rPr>
        <w:t>;</w:t>
      </w:r>
    </w:p>
    <w:p w14:paraId="32BEC300" w14:textId="4E937E6D" w:rsidR="006A733B" w:rsidRPr="00147BF4" w:rsidRDefault="00EB1329" w:rsidP="00A80CD1">
      <w:pPr>
        <w:autoSpaceDE w:val="0"/>
        <w:autoSpaceDN w:val="0"/>
        <w:adjustRightInd w:val="0"/>
        <w:spacing w:after="0" w:line="240" w:lineRule="auto"/>
        <w:ind w:firstLine="709"/>
        <w:jc w:val="both"/>
        <w:rPr>
          <w:rFonts w:eastAsia="Times New Roman" w:cs="Times New Roman"/>
          <w:szCs w:val="28"/>
          <w:lang w:eastAsia="ru-RU"/>
        </w:rPr>
      </w:pPr>
      <w:r w:rsidRPr="00147BF4">
        <w:rPr>
          <w:rFonts w:eastAsia="Times New Roman" w:cs="Times New Roman"/>
          <w:szCs w:val="28"/>
          <w:lang w:eastAsia="ru-RU"/>
        </w:rPr>
        <w:t xml:space="preserve">- объем средств на исполнение </w:t>
      </w:r>
      <w:r w:rsidR="007B4048" w:rsidRPr="00147BF4">
        <w:rPr>
          <w:rFonts w:eastAsia="Times New Roman" w:cs="Times New Roman"/>
          <w:szCs w:val="28"/>
          <w:lang w:eastAsia="ru-RU"/>
        </w:rPr>
        <w:t>регионального</w:t>
      </w:r>
      <w:r w:rsidRPr="00147BF4">
        <w:rPr>
          <w:rFonts w:eastAsia="Times New Roman" w:cs="Times New Roman"/>
          <w:szCs w:val="28"/>
          <w:lang w:eastAsia="ru-RU"/>
        </w:rPr>
        <w:t xml:space="preserve"> проекта</w:t>
      </w:r>
      <w:r w:rsidR="00D73229" w:rsidRPr="00147BF4">
        <w:rPr>
          <w:rFonts w:eastAsia="Times New Roman" w:cs="Times New Roman"/>
          <w:szCs w:val="28"/>
          <w:lang w:eastAsia="ru-RU"/>
        </w:rPr>
        <w:t xml:space="preserve"> (2019 </w:t>
      </w:r>
      <w:r w:rsidR="00411F43" w:rsidRPr="00147BF4">
        <w:rPr>
          <w:rFonts w:eastAsia="Times New Roman" w:cs="Times New Roman"/>
          <w:szCs w:val="28"/>
          <w:lang w:eastAsia="ru-RU"/>
        </w:rPr>
        <w:t>-</w:t>
      </w:r>
      <w:r w:rsidR="0021600D" w:rsidRPr="00147BF4">
        <w:rPr>
          <w:rFonts w:eastAsia="Times New Roman" w:cs="Times New Roman"/>
          <w:szCs w:val="28"/>
          <w:lang w:eastAsia="ru-RU"/>
        </w:rPr>
        <w:t xml:space="preserve"> 202</w:t>
      </w:r>
      <w:r w:rsidR="00241DBF" w:rsidRPr="00147BF4">
        <w:rPr>
          <w:rFonts w:eastAsia="Times New Roman" w:cs="Times New Roman"/>
          <w:szCs w:val="28"/>
          <w:lang w:eastAsia="ru-RU"/>
        </w:rPr>
        <w:t>3</w:t>
      </w:r>
      <w:r w:rsidR="0021600D" w:rsidRPr="00147BF4">
        <w:rPr>
          <w:rFonts w:eastAsia="Times New Roman" w:cs="Times New Roman"/>
          <w:szCs w:val="28"/>
          <w:lang w:eastAsia="ru-RU"/>
        </w:rPr>
        <w:t xml:space="preserve"> год</w:t>
      </w:r>
      <w:r w:rsidR="00411F43" w:rsidRPr="00147BF4">
        <w:rPr>
          <w:rFonts w:eastAsia="Times New Roman" w:cs="Times New Roman"/>
          <w:szCs w:val="28"/>
          <w:lang w:eastAsia="ru-RU"/>
        </w:rPr>
        <w:t>а</w:t>
      </w:r>
      <w:r w:rsidR="0021600D" w:rsidRPr="00147BF4">
        <w:rPr>
          <w:rFonts w:eastAsia="Times New Roman" w:cs="Times New Roman"/>
          <w:szCs w:val="28"/>
          <w:lang w:eastAsia="ru-RU"/>
        </w:rPr>
        <w:t xml:space="preserve"> </w:t>
      </w:r>
      <w:r w:rsidR="00D73229" w:rsidRPr="00147BF4">
        <w:rPr>
          <w:rFonts w:eastAsia="Times New Roman" w:cs="Times New Roman"/>
          <w:szCs w:val="28"/>
          <w:lang w:eastAsia="ru-RU"/>
        </w:rPr>
        <w:t>-</w:t>
      </w:r>
      <w:r w:rsidR="00CA6E55" w:rsidRPr="00147BF4">
        <w:rPr>
          <w:rFonts w:eastAsia="Times New Roman" w:cs="Times New Roman"/>
          <w:szCs w:val="28"/>
          <w:lang w:eastAsia="ru-RU"/>
        </w:rPr>
        <w:t xml:space="preserve"> </w:t>
      </w:r>
      <w:r w:rsidR="00572834" w:rsidRPr="00866D59">
        <w:rPr>
          <w:rFonts w:eastAsia="Times New Roman" w:cs="Times New Roman"/>
          <w:szCs w:val="28"/>
          <w:lang w:eastAsia="ru-RU"/>
        </w:rPr>
        <w:t xml:space="preserve">в соответствии с Отчетом об исполнении бюджета, сформированным в соответствии с приказом </w:t>
      </w:r>
      <w:r w:rsidR="00A15D7F">
        <w:rPr>
          <w:rFonts w:eastAsia="Times New Roman" w:cs="Times New Roman"/>
          <w:szCs w:val="28"/>
          <w:lang w:eastAsia="ru-RU"/>
        </w:rPr>
        <w:t>№ </w:t>
      </w:r>
      <w:r w:rsidR="00572834" w:rsidRPr="00866D59">
        <w:rPr>
          <w:rFonts w:eastAsia="Times New Roman" w:cs="Times New Roman"/>
          <w:szCs w:val="28"/>
          <w:lang w:eastAsia="ru-RU"/>
        </w:rPr>
        <w:t xml:space="preserve">191н, </w:t>
      </w:r>
      <w:r w:rsidR="0021600D" w:rsidRPr="00147BF4">
        <w:rPr>
          <w:rFonts w:eastAsia="Times New Roman" w:cs="Times New Roman"/>
          <w:szCs w:val="28"/>
          <w:lang w:eastAsia="ru-RU"/>
        </w:rPr>
        <w:t>202</w:t>
      </w:r>
      <w:r w:rsidR="00241DBF" w:rsidRPr="00147BF4">
        <w:rPr>
          <w:rFonts w:eastAsia="Times New Roman" w:cs="Times New Roman"/>
          <w:szCs w:val="28"/>
          <w:lang w:eastAsia="ru-RU"/>
        </w:rPr>
        <w:t>4</w:t>
      </w:r>
      <w:r w:rsidRPr="00147BF4">
        <w:rPr>
          <w:rFonts w:eastAsia="Times New Roman" w:cs="Times New Roman"/>
          <w:szCs w:val="28"/>
          <w:lang w:eastAsia="ru-RU"/>
        </w:rPr>
        <w:t xml:space="preserve"> год и плановый период </w:t>
      </w:r>
      <w:r w:rsidR="00D73229" w:rsidRPr="00147BF4">
        <w:rPr>
          <w:rFonts w:eastAsia="Times New Roman" w:cs="Times New Roman"/>
          <w:szCs w:val="28"/>
          <w:lang w:eastAsia="ru-RU"/>
        </w:rPr>
        <w:t>-</w:t>
      </w:r>
      <w:r w:rsidRPr="00147BF4">
        <w:rPr>
          <w:rFonts w:eastAsia="Times New Roman" w:cs="Times New Roman"/>
          <w:szCs w:val="28"/>
          <w:lang w:eastAsia="ru-RU"/>
        </w:rPr>
        <w:t xml:space="preserve"> </w:t>
      </w:r>
      <w:r w:rsidR="00572834" w:rsidRPr="00147BF4">
        <w:rPr>
          <w:rFonts w:eastAsia="Times New Roman" w:cs="Times New Roman"/>
          <w:szCs w:val="28"/>
          <w:lang w:eastAsia="ru-RU"/>
        </w:rPr>
        <w:t>в соответствии с утвержденной</w:t>
      </w:r>
      <w:r w:rsidRPr="00147BF4">
        <w:rPr>
          <w:rFonts w:eastAsia="Times New Roman" w:cs="Times New Roman"/>
          <w:szCs w:val="28"/>
          <w:lang w:eastAsia="ru-RU"/>
        </w:rPr>
        <w:t xml:space="preserve"> сводной бюджетной росписью, иной период (за пределами планового периода) </w:t>
      </w:r>
      <w:r w:rsidR="00D73229" w:rsidRPr="00147BF4">
        <w:rPr>
          <w:rFonts w:eastAsia="Times New Roman" w:cs="Times New Roman"/>
          <w:szCs w:val="28"/>
          <w:lang w:eastAsia="ru-RU"/>
        </w:rPr>
        <w:t>-</w:t>
      </w:r>
      <w:r w:rsidR="00572834" w:rsidRPr="00147BF4">
        <w:rPr>
          <w:rFonts w:eastAsia="Times New Roman" w:cs="Times New Roman"/>
          <w:szCs w:val="28"/>
          <w:lang w:eastAsia="ru-RU"/>
        </w:rPr>
        <w:t xml:space="preserve"> </w:t>
      </w:r>
      <w:r w:rsidRPr="00147BF4">
        <w:rPr>
          <w:rFonts w:eastAsia="Times New Roman" w:cs="Times New Roman"/>
          <w:szCs w:val="28"/>
          <w:lang w:eastAsia="ru-RU"/>
        </w:rPr>
        <w:t xml:space="preserve">в соответствии с паспортом регионального проекта (графы 6 </w:t>
      </w:r>
      <w:r w:rsidR="00D73229" w:rsidRPr="00147BF4">
        <w:rPr>
          <w:rFonts w:eastAsia="Times New Roman" w:cs="Times New Roman"/>
          <w:szCs w:val="28"/>
          <w:lang w:eastAsia="ru-RU"/>
        </w:rPr>
        <w:t>-</w:t>
      </w:r>
      <w:r w:rsidRPr="00147BF4">
        <w:rPr>
          <w:rFonts w:eastAsia="Times New Roman" w:cs="Times New Roman"/>
          <w:szCs w:val="28"/>
          <w:lang w:eastAsia="ru-RU"/>
        </w:rPr>
        <w:t xml:space="preserve"> 88</w:t>
      </w:r>
      <w:r w:rsidR="00572834" w:rsidRPr="00147BF4">
        <w:rPr>
          <w:rFonts w:eastAsia="Times New Roman" w:cs="Times New Roman"/>
          <w:szCs w:val="28"/>
          <w:lang w:eastAsia="ru-RU"/>
        </w:rPr>
        <w:t xml:space="preserve"> информации</w:t>
      </w:r>
      <w:r w:rsidRPr="00147BF4">
        <w:rPr>
          <w:rFonts w:eastAsia="Times New Roman" w:cs="Times New Roman"/>
          <w:szCs w:val="28"/>
          <w:lang w:eastAsia="ru-RU"/>
        </w:rPr>
        <w:t>);</w:t>
      </w:r>
    </w:p>
    <w:p w14:paraId="5B4BAEC7" w14:textId="77777777" w:rsidR="0020218C" w:rsidRPr="00147BF4" w:rsidRDefault="00CA6E55" w:rsidP="005D673D">
      <w:pPr>
        <w:autoSpaceDE w:val="0"/>
        <w:autoSpaceDN w:val="0"/>
        <w:adjustRightInd w:val="0"/>
        <w:spacing w:after="0" w:line="240" w:lineRule="auto"/>
        <w:ind w:firstLine="709"/>
        <w:jc w:val="both"/>
        <w:rPr>
          <w:rFonts w:eastAsia="Times New Roman" w:cs="Times New Roman"/>
          <w:szCs w:val="28"/>
          <w:lang w:eastAsia="ru-RU"/>
        </w:rPr>
      </w:pPr>
      <w:r w:rsidRPr="00147BF4">
        <w:rPr>
          <w:rFonts w:eastAsia="Times New Roman" w:cs="Times New Roman"/>
          <w:szCs w:val="28"/>
          <w:lang w:eastAsia="ru-RU"/>
        </w:rPr>
        <w:t xml:space="preserve">- общая </w:t>
      </w:r>
      <w:r w:rsidR="005D673D" w:rsidRPr="00147BF4">
        <w:rPr>
          <w:rFonts w:eastAsia="Times New Roman" w:cs="Times New Roman"/>
          <w:szCs w:val="28"/>
          <w:lang w:eastAsia="ru-RU"/>
        </w:rPr>
        <w:t xml:space="preserve">оценки </w:t>
      </w:r>
      <w:r w:rsidRPr="00147BF4">
        <w:rPr>
          <w:rFonts w:eastAsia="Times New Roman" w:cs="Times New Roman"/>
          <w:szCs w:val="28"/>
          <w:lang w:eastAsia="ru-RU"/>
        </w:rPr>
        <w:t>потребности</w:t>
      </w:r>
      <w:r w:rsidR="00572834" w:rsidRPr="00147BF4">
        <w:rPr>
          <w:rFonts w:eastAsia="Times New Roman" w:cs="Times New Roman"/>
          <w:szCs w:val="28"/>
          <w:lang w:eastAsia="ru-RU"/>
        </w:rPr>
        <w:t xml:space="preserve"> (графы</w:t>
      </w:r>
      <w:r w:rsidR="00DC40C8" w:rsidRPr="00147BF4">
        <w:rPr>
          <w:rFonts w:eastAsia="Times New Roman" w:cs="Times New Roman"/>
          <w:szCs w:val="28"/>
          <w:lang w:eastAsia="ru-RU"/>
        </w:rPr>
        <w:t xml:space="preserve"> 19, 33, 42, 61, 75,</w:t>
      </w:r>
      <w:r w:rsidR="005D673D" w:rsidRPr="00147BF4">
        <w:rPr>
          <w:rFonts w:eastAsia="Times New Roman" w:cs="Times New Roman"/>
          <w:szCs w:val="28"/>
          <w:lang w:eastAsia="ru-RU"/>
        </w:rPr>
        <w:t xml:space="preserve"> </w:t>
      </w:r>
      <w:r w:rsidR="00A1029A" w:rsidRPr="00147BF4">
        <w:rPr>
          <w:rFonts w:eastAsia="Times New Roman" w:cs="Times New Roman"/>
          <w:szCs w:val="28"/>
          <w:lang w:eastAsia="ru-RU"/>
        </w:rPr>
        <w:t>89</w:t>
      </w:r>
      <w:r w:rsidR="005D673D" w:rsidRPr="00147BF4">
        <w:rPr>
          <w:rFonts w:eastAsia="Times New Roman" w:cs="Times New Roman"/>
          <w:szCs w:val="28"/>
          <w:lang w:eastAsia="ru-RU"/>
        </w:rPr>
        <w:t xml:space="preserve"> </w:t>
      </w:r>
      <w:r w:rsidR="00572834" w:rsidRPr="00147BF4">
        <w:rPr>
          <w:rFonts w:eastAsia="Times New Roman" w:cs="Times New Roman"/>
          <w:szCs w:val="28"/>
          <w:lang w:eastAsia="ru-RU"/>
        </w:rPr>
        <w:t>информации</w:t>
      </w:r>
      <w:r w:rsidR="005D673D" w:rsidRPr="00147BF4">
        <w:rPr>
          <w:rFonts w:eastAsia="Times New Roman" w:cs="Times New Roman"/>
          <w:szCs w:val="28"/>
          <w:lang w:eastAsia="ru-RU"/>
        </w:rPr>
        <w:t>)</w:t>
      </w:r>
      <w:r w:rsidR="00A1029A" w:rsidRPr="00147BF4">
        <w:rPr>
          <w:rFonts w:eastAsia="Times New Roman" w:cs="Times New Roman"/>
          <w:szCs w:val="28"/>
          <w:lang w:eastAsia="ru-RU"/>
        </w:rPr>
        <w:t>, котора</w:t>
      </w:r>
      <w:r w:rsidR="00DC40C8" w:rsidRPr="00147BF4">
        <w:rPr>
          <w:rFonts w:eastAsia="Times New Roman" w:cs="Times New Roman"/>
          <w:szCs w:val="28"/>
          <w:lang w:eastAsia="ru-RU"/>
        </w:rPr>
        <w:t>я принимается равной сумме соответственно граф</w:t>
      </w:r>
      <w:r w:rsidR="00A1029A" w:rsidRPr="00147BF4">
        <w:rPr>
          <w:rFonts w:eastAsia="Times New Roman" w:cs="Times New Roman"/>
          <w:szCs w:val="28"/>
          <w:lang w:eastAsia="ru-RU"/>
        </w:rPr>
        <w:t xml:space="preserve"> 6</w:t>
      </w:r>
      <w:r w:rsidR="00DC40C8" w:rsidRPr="00147BF4">
        <w:rPr>
          <w:rFonts w:eastAsia="Times New Roman" w:cs="Times New Roman"/>
          <w:szCs w:val="28"/>
          <w:lang w:eastAsia="ru-RU"/>
        </w:rPr>
        <w:t>, 20, 34, 48, 62, 76</w:t>
      </w:r>
      <w:r w:rsidR="00A1029A" w:rsidRPr="00147BF4">
        <w:rPr>
          <w:rFonts w:eastAsia="Times New Roman" w:cs="Times New Roman"/>
          <w:szCs w:val="28"/>
          <w:lang w:eastAsia="ru-RU"/>
        </w:rPr>
        <w:t xml:space="preserve"> информации и дополнительной потребности (при наличии)</w:t>
      </w:r>
      <w:r w:rsidR="005D673D" w:rsidRPr="00147BF4">
        <w:rPr>
          <w:rFonts w:eastAsia="Times New Roman" w:cs="Times New Roman"/>
          <w:szCs w:val="28"/>
          <w:lang w:eastAsia="ru-RU"/>
        </w:rPr>
        <w:t>.</w:t>
      </w:r>
    </w:p>
    <w:p w14:paraId="017CED57" w14:textId="77777777" w:rsidR="0079674C" w:rsidRPr="00147BF4" w:rsidRDefault="002E69F1" w:rsidP="0079674C">
      <w:pPr>
        <w:autoSpaceDE w:val="0"/>
        <w:autoSpaceDN w:val="0"/>
        <w:adjustRightInd w:val="0"/>
        <w:spacing w:after="0" w:line="240" w:lineRule="auto"/>
        <w:ind w:firstLine="709"/>
        <w:jc w:val="both"/>
        <w:rPr>
          <w:rFonts w:eastAsia="Times New Roman" w:cs="Times New Roman"/>
          <w:szCs w:val="28"/>
          <w:lang w:eastAsia="ru-RU"/>
        </w:rPr>
      </w:pPr>
      <w:r w:rsidRPr="00147BF4">
        <w:rPr>
          <w:rFonts w:eastAsia="Times New Roman" w:cs="Times New Roman"/>
          <w:szCs w:val="28"/>
          <w:lang w:eastAsia="ru-RU"/>
        </w:rPr>
        <w:t>2</w:t>
      </w:r>
      <w:r w:rsidR="002C6FE4" w:rsidRPr="00147BF4">
        <w:rPr>
          <w:rFonts w:eastAsia="Times New Roman" w:cs="Times New Roman"/>
          <w:szCs w:val="28"/>
          <w:lang w:eastAsia="ru-RU"/>
        </w:rPr>
        <w:t>8</w:t>
      </w:r>
      <w:r w:rsidRPr="00147BF4">
        <w:rPr>
          <w:rFonts w:eastAsia="Times New Roman" w:cs="Times New Roman"/>
          <w:szCs w:val="28"/>
          <w:lang w:eastAsia="ru-RU"/>
        </w:rPr>
        <w:t>. </w:t>
      </w:r>
      <w:r w:rsidR="0079674C" w:rsidRPr="00147BF4">
        <w:rPr>
          <w:rFonts w:eastAsia="Times New Roman" w:cs="Times New Roman"/>
          <w:szCs w:val="28"/>
          <w:lang w:eastAsia="ru-RU"/>
        </w:rPr>
        <w:t xml:space="preserve">В случае если </w:t>
      </w:r>
      <w:r w:rsidR="00DC40C8" w:rsidRPr="00147BF4">
        <w:rPr>
          <w:rFonts w:eastAsia="Times New Roman" w:cs="Times New Roman"/>
          <w:szCs w:val="28"/>
          <w:lang w:eastAsia="ru-RU"/>
        </w:rPr>
        <w:t>региональный</w:t>
      </w:r>
      <w:r w:rsidR="0079674C" w:rsidRPr="00147BF4">
        <w:rPr>
          <w:rFonts w:eastAsia="Times New Roman" w:cs="Times New Roman"/>
          <w:szCs w:val="28"/>
          <w:lang w:eastAsia="ru-RU"/>
        </w:rPr>
        <w:t xml:space="preserve"> проект реализуется в рамках нескольких </w:t>
      </w:r>
      <w:r w:rsidRPr="00147BF4">
        <w:rPr>
          <w:rFonts w:eastAsia="Times New Roman" w:cs="Times New Roman"/>
          <w:szCs w:val="28"/>
          <w:lang w:eastAsia="ru-RU"/>
        </w:rPr>
        <w:t>кодов групп полномочий, расходных обязательств, то объем</w:t>
      </w:r>
      <w:r w:rsidR="0079674C" w:rsidRPr="00147BF4">
        <w:rPr>
          <w:rFonts w:eastAsia="Times New Roman" w:cs="Times New Roman"/>
          <w:szCs w:val="28"/>
          <w:lang w:eastAsia="ru-RU"/>
        </w:rPr>
        <w:t xml:space="preserve"> средств </w:t>
      </w:r>
      <w:r w:rsidRPr="00147BF4">
        <w:rPr>
          <w:rFonts w:eastAsia="Times New Roman" w:cs="Times New Roman"/>
          <w:szCs w:val="28"/>
          <w:lang w:eastAsia="ru-RU"/>
        </w:rPr>
        <w:t xml:space="preserve">на исполнение </w:t>
      </w:r>
      <w:r w:rsidR="00DC40C8" w:rsidRPr="00147BF4">
        <w:rPr>
          <w:rFonts w:eastAsia="Times New Roman" w:cs="Times New Roman"/>
          <w:szCs w:val="28"/>
          <w:lang w:eastAsia="ru-RU"/>
        </w:rPr>
        <w:t>регионального</w:t>
      </w:r>
      <w:r w:rsidRPr="00147BF4">
        <w:rPr>
          <w:rFonts w:eastAsia="Times New Roman" w:cs="Times New Roman"/>
          <w:szCs w:val="28"/>
          <w:lang w:eastAsia="ru-RU"/>
        </w:rPr>
        <w:t xml:space="preserve"> проекта </w:t>
      </w:r>
      <w:r w:rsidR="0079674C" w:rsidRPr="00147BF4">
        <w:rPr>
          <w:rFonts w:eastAsia="Times New Roman" w:cs="Times New Roman"/>
          <w:szCs w:val="28"/>
          <w:lang w:eastAsia="ru-RU"/>
        </w:rPr>
        <w:t>указыва</w:t>
      </w:r>
      <w:r w:rsidRPr="00147BF4">
        <w:rPr>
          <w:rFonts w:eastAsia="Times New Roman" w:cs="Times New Roman"/>
          <w:szCs w:val="28"/>
          <w:lang w:eastAsia="ru-RU"/>
        </w:rPr>
        <w:t>е</w:t>
      </w:r>
      <w:r w:rsidR="0079674C" w:rsidRPr="00147BF4">
        <w:rPr>
          <w:rFonts w:eastAsia="Times New Roman" w:cs="Times New Roman"/>
          <w:szCs w:val="28"/>
          <w:lang w:eastAsia="ru-RU"/>
        </w:rPr>
        <w:t xml:space="preserve">тся по каждой из </w:t>
      </w:r>
      <w:r w:rsidRPr="00147BF4">
        <w:rPr>
          <w:rFonts w:eastAsia="Times New Roman" w:cs="Times New Roman"/>
          <w:szCs w:val="28"/>
          <w:lang w:eastAsia="ru-RU"/>
        </w:rPr>
        <w:t xml:space="preserve">кодов </w:t>
      </w:r>
      <w:r w:rsidR="0079674C" w:rsidRPr="00147BF4">
        <w:rPr>
          <w:rFonts w:eastAsia="Times New Roman" w:cs="Times New Roman"/>
          <w:szCs w:val="28"/>
          <w:lang w:eastAsia="ru-RU"/>
        </w:rPr>
        <w:t>групп полномочий</w:t>
      </w:r>
      <w:r w:rsidRPr="00147BF4">
        <w:rPr>
          <w:rFonts w:eastAsia="Times New Roman" w:cs="Times New Roman"/>
          <w:szCs w:val="28"/>
          <w:lang w:eastAsia="ru-RU"/>
        </w:rPr>
        <w:t>, расходных обязательств</w:t>
      </w:r>
      <w:r w:rsidR="0079674C" w:rsidRPr="00147BF4">
        <w:rPr>
          <w:rFonts w:eastAsia="Times New Roman" w:cs="Times New Roman"/>
          <w:szCs w:val="28"/>
          <w:lang w:eastAsia="ru-RU"/>
        </w:rPr>
        <w:t xml:space="preserve"> отдельными строками;</w:t>
      </w:r>
    </w:p>
    <w:p w14:paraId="30A9C0BA" w14:textId="1BE7342C" w:rsidR="0079674C" w:rsidRPr="00147BF4" w:rsidRDefault="002C6FE4">
      <w:pPr>
        <w:autoSpaceDE w:val="0"/>
        <w:autoSpaceDN w:val="0"/>
        <w:adjustRightInd w:val="0"/>
        <w:spacing w:after="0" w:line="240" w:lineRule="auto"/>
        <w:ind w:firstLine="709"/>
        <w:jc w:val="both"/>
        <w:rPr>
          <w:rFonts w:eastAsia="Times New Roman" w:cs="Times New Roman"/>
          <w:szCs w:val="28"/>
          <w:lang w:eastAsia="ru-RU"/>
        </w:rPr>
      </w:pPr>
      <w:r w:rsidRPr="00147BF4">
        <w:rPr>
          <w:rFonts w:eastAsia="Times New Roman" w:cs="Times New Roman"/>
          <w:szCs w:val="28"/>
          <w:lang w:eastAsia="ru-RU"/>
        </w:rPr>
        <w:t>29</w:t>
      </w:r>
      <w:r w:rsidR="002E69F1" w:rsidRPr="00147BF4">
        <w:rPr>
          <w:rFonts w:eastAsia="Times New Roman" w:cs="Times New Roman"/>
          <w:szCs w:val="28"/>
          <w:lang w:eastAsia="ru-RU"/>
        </w:rPr>
        <w:t>. </w:t>
      </w:r>
      <w:r w:rsidR="0079674C" w:rsidRPr="00147BF4">
        <w:rPr>
          <w:rFonts w:eastAsia="Times New Roman" w:cs="Times New Roman"/>
          <w:szCs w:val="28"/>
          <w:lang w:eastAsia="ru-RU"/>
        </w:rPr>
        <w:t>В случае если в рамках одно</w:t>
      </w:r>
      <w:r w:rsidR="002E69F1" w:rsidRPr="00147BF4">
        <w:rPr>
          <w:rFonts w:eastAsia="Times New Roman" w:cs="Times New Roman"/>
          <w:szCs w:val="28"/>
          <w:lang w:eastAsia="ru-RU"/>
        </w:rPr>
        <w:t>го кода</w:t>
      </w:r>
      <w:r w:rsidR="0079674C" w:rsidRPr="00147BF4">
        <w:rPr>
          <w:rFonts w:eastAsia="Times New Roman" w:cs="Times New Roman"/>
          <w:szCs w:val="28"/>
          <w:lang w:eastAsia="ru-RU"/>
        </w:rPr>
        <w:t xml:space="preserve"> группы полномочий</w:t>
      </w:r>
      <w:r w:rsidR="002E69F1" w:rsidRPr="00147BF4">
        <w:rPr>
          <w:rFonts w:eastAsia="Times New Roman" w:cs="Times New Roman"/>
          <w:szCs w:val="28"/>
          <w:lang w:eastAsia="ru-RU"/>
        </w:rPr>
        <w:t>, расходных обязательств</w:t>
      </w:r>
      <w:r w:rsidR="0079674C" w:rsidRPr="00147BF4">
        <w:rPr>
          <w:rFonts w:eastAsia="Times New Roman" w:cs="Times New Roman"/>
          <w:szCs w:val="28"/>
          <w:lang w:eastAsia="ru-RU"/>
        </w:rPr>
        <w:t xml:space="preserve"> </w:t>
      </w:r>
      <w:r w:rsidR="00DC40C8" w:rsidRPr="00147BF4">
        <w:rPr>
          <w:rFonts w:eastAsia="Times New Roman" w:cs="Times New Roman"/>
          <w:szCs w:val="28"/>
          <w:lang w:eastAsia="ru-RU"/>
        </w:rPr>
        <w:t>региональный</w:t>
      </w:r>
      <w:r w:rsidR="0079674C" w:rsidRPr="00147BF4">
        <w:rPr>
          <w:rFonts w:eastAsia="Times New Roman" w:cs="Times New Roman"/>
          <w:szCs w:val="28"/>
          <w:lang w:eastAsia="ru-RU"/>
        </w:rPr>
        <w:t xml:space="preserve"> проект реализуется по различным кодам строк</w:t>
      </w:r>
      <w:r w:rsidR="002E69F1" w:rsidRPr="00147BF4">
        <w:rPr>
          <w:rFonts w:eastAsia="Times New Roman" w:cs="Times New Roman"/>
          <w:szCs w:val="28"/>
          <w:lang w:eastAsia="ru-RU"/>
        </w:rPr>
        <w:t xml:space="preserve"> реестра расходных обязательств субъекта Российской Федерации</w:t>
      </w:r>
      <w:r w:rsidR="00DC40C8" w:rsidRPr="00147BF4">
        <w:rPr>
          <w:rFonts w:eastAsia="Times New Roman" w:cs="Times New Roman"/>
          <w:szCs w:val="28"/>
          <w:lang w:eastAsia="ru-RU"/>
        </w:rPr>
        <w:t xml:space="preserve"> (приложение </w:t>
      </w:r>
      <w:r w:rsidR="00A15D7F">
        <w:rPr>
          <w:rFonts w:eastAsia="Times New Roman" w:cs="Times New Roman"/>
          <w:szCs w:val="28"/>
          <w:lang w:eastAsia="ru-RU"/>
        </w:rPr>
        <w:t>№ </w:t>
      </w:r>
      <w:r w:rsidR="00DC40C8" w:rsidRPr="00147BF4">
        <w:rPr>
          <w:rFonts w:eastAsia="Times New Roman" w:cs="Times New Roman"/>
          <w:szCs w:val="28"/>
          <w:lang w:eastAsia="ru-RU"/>
        </w:rPr>
        <w:t>1 к настоящим рекомендациям)</w:t>
      </w:r>
      <w:r w:rsidR="002E69F1" w:rsidRPr="00147BF4">
        <w:rPr>
          <w:rFonts w:eastAsia="Times New Roman" w:cs="Times New Roman"/>
          <w:szCs w:val="28"/>
          <w:lang w:eastAsia="ru-RU"/>
        </w:rPr>
        <w:t xml:space="preserve"> или кодам таблицы 2 свода реестров расходных обязательств муниципальных образований</w:t>
      </w:r>
      <w:r w:rsidR="00DC40C8" w:rsidRPr="00147BF4">
        <w:rPr>
          <w:rFonts w:eastAsia="Times New Roman" w:cs="Times New Roman"/>
          <w:szCs w:val="28"/>
          <w:lang w:eastAsia="ru-RU"/>
        </w:rPr>
        <w:t xml:space="preserve"> (приложение </w:t>
      </w:r>
      <w:r w:rsidR="00A15D7F">
        <w:rPr>
          <w:rFonts w:eastAsia="Times New Roman" w:cs="Times New Roman"/>
          <w:szCs w:val="28"/>
          <w:lang w:eastAsia="ru-RU"/>
        </w:rPr>
        <w:t>№ </w:t>
      </w:r>
      <w:r w:rsidR="00DC40C8" w:rsidRPr="00147BF4">
        <w:rPr>
          <w:rFonts w:eastAsia="Times New Roman" w:cs="Times New Roman"/>
          <w:szCs w:val="28"/>
          <w:lang w:eastAsia="ru-RU"/>
        </w:rPr>
        <w:t>2 к настоящим рекомендациям)</w:t>
      </w:r>
      <w:r w:rsidR="0079674C" w:rsidRPr="00147BF4">
        <w:rPr>
          <w:rFonts w:eastAsia="Times New Roman" w:cs="Times New Roman"/>
          <w:szCs w:val="28"/>
          <w:lang w:eastAsia="ru-RU"/>
        </w:rPr>
        <w:t xml:space="preserve">, то объем средств </w:t>
      </w:r>
      <w:r w:rsidR="002E69F1" w:rsidRPr="00147BF4">
        <w:rPr>
          <w:rFonts w:eastAsia="Times New Roman" w:cs="Times New Roman"/>
          <w:szCs w:val="28"/>
          <w:lang w:eastAsia="ru-RU"/>
        </w:rPr>
        <w:t xml:space="preserve">на исполнение </w:t>
      </w:r>
      <w:r w:rsidR="00DC40C8" w:rsidRPr="00147BF4">
        <w:rPr>
          <w:rFonts w:eastAsia="Times New Roman" w:cs="Times New Roman"/>
          <w:szCs w:val="28"/>
          <w:lang w:eastAsia="ru-RU"/>
        </w:rPr>
        <w:t>регионального</w:t>
      </w:r>
      <w:r w:rsidR="002E69F1" w:rsidRPr="00147BF4">
        <w:rPr>
          <w:rFonts w:eastAsia="Times New Roman" w:cs="Times New Roman"/>
          <w:szCs w:val="28"/>
          <w:lang w:eastAsia="ru-RU"/>
        </w:rPr>
        <w:t xml:space="preserve"> проекта </w:t>
      </w:r>
      <w:r w:rsidR="0079674C" w:rsidRPr="00147BF4">
        <w:rPr>
          <w:rFonts w:eastAsia="Times New Roman" w:cs="Times New Roman"/>
          <w:szCs w:val="28"/>
          <w:lang w:eastAsia="ru-RU"/>
        </w:rPr>
        <w:t>указыва</w:t>
      </w:r>
      <w:r w:rsidR="002E69F1" w:rsidRPr="00147BF4">
        <w:rPr>
          <w:rFonts w:eastAsia="Times New Roman" w:cs="Times New Roman"/>
          <w:szCs w:val="28"/>
          <w:lang w:eastAsia="ru-RU"/>
        </w:rPr>
        <w:t>е</w:t>
      </w:r>
      <w:r w:rsidR="0079674C" w:rsidRPr="00147BF4">
        <w:rPr>
          <w:rFonts w:eastAsia="Times New Roman" w:cs="Times New Roman"/>
          <w:szCs w:val="28"/>
          <w:lang w:eastAsia="ru-RU"/>
        </w:rPr>
        <w:t xml:space="preserve">тся одной строкой, при этом в графах 4 </w:t>
      </w:r>
      <w:r w:rsidR="002E69F1" w:rsidRPr="00147BF4">
        <w:rPr>
          <w:rFonts w:eastAsia="Times New Roman" w:cs="Times New Roman"/>
          <w:szCs w:val="28"/>
          <w:lang w:eastAsia="ru-RU"/>
        </w:rPr>
        <w:t xml:space="preserve">или 5 информации </w:t>
      </w:r>
      <w:r w:rsidR="0079674C" w:rsidRPr="00147BF4">
        <w:rPr>
          <w:rFonts w:eastAsia="Times New Roman" w:cs="Times New Roman"/>
          <w:szCs w:val="28"/>
          <w:lang w:eastAsia="ru-RU"/>
        </w:rPr>
        <w:t>перечисляются соответствующие коды строк через запятую</w:t>
      </w:r>
      <w:r w:rsidR="002E69F1" w:rsidRPr="00147BF4">
        <w:rPr>
          <w:rFonts w:eastAsia="Times New Roman" w:cs="Times New Roman"/>
          <w:szCs w:val="28"/>
          <w:lang w:eastAsia="ru-RU"/>
        </w:rPr>
        <w:t>.</w:t>
      </w:r>
    </w:p>
    <w:sectPr w:rsidR="0079674C" w:rsidRPr="00147BF4" w:rsidSect="00A566A6">
      <w:headerReference w:type="even" r:id="rId16"/>
      <w:headerReference w:type="default" r:id="rId17"/>
      <w:footerReference w:type="even" r:id="rId18"/>
      <w:footerReference w:type="default" r:id="rId19"/>
      <w:pgSz w:w="11905" w:h="16838" w:code="9"/>
      <w:pgMar w:top="993" w:right="706" w:bottom="851" w:left="1134"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0B3B3" w14:textId="77777777" w:rsidR="001D7679" w:rsidRDefault="001D7679" w:rsidP="009C55CB">
      <w:pPr>
        <w:spacing w:after="0" w:line="240" w:lineRule="auto"/>
      </w:pPr>
      <w:r>
        <w:separator/>
      </w:r>
    </w:p>
  </w:endnote>
  <w:endnote w:type="continuationSeparator" w:id="0">
    <w:p w14:paraId="1A7D3839" w14:textId="77777777" w:rsidR="001D7679" w:rsidRDefault="001D7679" w:rsidP="009C5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A2168" w14:textId="77777777" w:rsidR="00A85BF3" w:rsidRDefault="00A85BF3" w:rsidP="00F15EA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710778F" w14:textId="77777777" w:rsidR="00A85BF3" w:rsidRDefault="00A85BF3" w:rsidP="00F15EA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49CC0" w14:textId="77777777" w:rsidR="00A85BF3" w:rsidRDefault="00A85BF3" w:rsidP="00F15EA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68AEDA" w14:textId="77777777" w:rsidR="001D7679" w:rsidRDefault="001D7679" w:rsidP="009C55CB">
      <w:pPr>
        <w:spacing w:after="0" w:line="240" w:lineRule="auto"/>
      </w:pPr>
      <w:r>
        <w:separator/>
      </w:r>
    </w:p>
  </w:footnote>
  <w:footnote w:type="continuationSeparator" w:id="0">
    <w:p w14:paraId="0B7A9441" w14:textId="77777777" w:rsidR="001D7679" w:rsidRDefault="001D7679" w:rsidP="009C55CB">
      <w:pPr>
        <w:spacing w:after="0" w:line="240" w:lineRule="auto"/>
      </w:pPr>
      <w:r>
        <w:continuationSeparator/>
      </w:r>
    </w:p>
  </w:footnote>
  <w:footnote w:id="1">
    <w:p w14:paraId="04B9708C" w14:textId="1FC08DE6" w:rsidR="00A85BF3" w:rsidRDefault="00A85BF3" w:rsidP="00F02BBC">
      <w:pPr>
        <w:pStyle w:val="af7"/>
      </w:pPr>
      <w:r>
        <w:rPr>
          <w:rStyle w:val="af9"/>
        </w:rPr>
        <w:footnoteRef/>
      </w:r>
      <w:r>
        <w:t xml:space="preserve"> Приказ Министерства финансов Российской Федерации от 3 марта 2020 г. </w:t>
      </w:r>
      <w:r w:rsidR="00A15D7F">
        <w:t>№ </w:t>
      </w:r>
      <w:r>
        <w:t>34н «Об утверждении Порядка, форм и сроков представления реестра расходных обязательств субъекта Российской Федерации, свода реестров расходных обязательств муниципальных образований, входящих в состав субъекта Российской Федерации»</w:t>
      </w:r>
      <w:r w:rsidRPr="00F02BBC">
        <w:t xml:space="preserve"> (зарегистрирован Министерством юстиции Российской Федерации 3</w:t>
      </w:r>
      <w:r>
        <w:t xml:space="preserve"> апреля 2020 </w:t>
      </w:r>
      <w:r w:rsidRPr="00F02BBC">
        <w:t xml:space="preserve">г., регистрационный </w:t>
      </w:r>
      <w:r w:rsidR="00A15D7F">
        <w:t>№ </w:t>
      </w:r>
      <w:r w:rsidRPr="00F02BBC">
        <w:t>5</w:t>
      </w:r>
      <w:r>
        <w:t>7954</w:t>
      </w:r>
      <w:r w:rsidRPr="00F02BB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B9222" w14:textId="77777777" w:rsidR="00A85BF3" w:rsidRDefault="00A85BF3" w:rsidP="00F15EAF">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27F1C9D7" w14:textId="77777777" w:rsidR="00A85BF3" w:rsidRDefault="00A85BF3">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5953612"/>
      <w:docPartObj>
        <w:docPartGallery w:val="Page Numbers (Top of Page)"/>
        <w:docPartUnique/>
      </w:docPartObj>
    </w:sdtPr>
    <w:sdtEndPr>
      <w:rPr>
        <w:sz w:val="22"/>
      </w:rPr>
    </w:sdtEndPr>
    <w:sdtContent>
      <w:p w14:paraId="7EBCC5D1" w14:textId="6C4A656E" w:rsidR="00A85BF3" w:rsidRPr="000D63F1" w:rsidRDefault="00A85BF3">
        <w:pPr>
          <w:pStyle w:val="aa"/>
          <w:jc w:val="center"/>
          <w:rPr>
            <w:sz w:val="22"/>
          </w:rPr>
        </w:pPr>
        <w:r w:rsidRPr="000D63F1">
          <w:rPr>
            <w:sz w:val="22"/>
          </w:rPr>
          <w:fldChar w:fldCharType="begin"/>
        </w:r>
        <w:r w:rsidRPr="000D63F1">
          <w:rPr>
            <w:sz w:val="22"/>
          </w:rPr>
          <w:instrText>PAGE   \* MERGEFORMAT</w:instrText>
        </w:r>
        <w:r w:rsidRPr="000D63F1">
          <w:rPr>
            <w:sz w:val="22"/>
          </w:rPr>
          <w:fldChar w:fldCharType="separate"/>
        </w:r>
        <w:r w:rsidR="003512DD">
          <w:rPr>
            <w:noProof/>
            <w:sz w:val="22"/>
          </w:rPr>
          <w:t>21</w:t>
        </w:r>
        <w:r w:rsidRPr="000D63F1">
          <w:rPr>
            <w:sz w:val="22"/>
          </w:rPr>
          <w:fldChar w:fldCharType="end"/>
        </w:r>
      </w:p>
    </w:sdtContent>
  </w:sdt>
  <w:p w14:paraId="2AFDE84D" w14:textId="77777777" w:rsidR="00A85BF3" w:rsidRPr="003F334B" w:rsidRDefault="00A85BF3">
    <w:pPr>
      <w:pStyle w:val="aa"/>
      <w:jc w:val="center"/>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7436D"/>
    <w:multiLevelType w:val="hybridMultilevel"/>
    <w:tmpl w:val="48626542"/>
    <w:lvl w:ilvl="0" w:tplc="6A70B8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C9D1210"/>
    <w:multiLevelType w:val="hybridMultilevel"/>
    <w:tmpl w:val="B91C0908"/>
    <w:lvl w:ilvl="0" w:tplc="D09EF3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CE31C1D"/>
    <w:multiLevelType w:val="multilevel"/>
    <w:tmpl w:val="5456DF7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 w15:restartNumberingAfterBreak="0">
    <w:nsid w:val="0F0862BE"/>
    <w:multiLevelType w:val="hybridMultilevel"/>
    <w:tmpl w:val="98789CF0"/>
    <w:lvl w:ilvl="0" w:tplc="02D03C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34563CD"/>
    <w:multiLevelType w:val="hybridMultilevel"/>
    <w:tmpl w:val="F1B08746"/>
    <w:lvl w:ilvl="0" w:tplc="DBE23148">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9B696E"/>
    <w:multiLevelType w:val="multilevel"/>
    <w:tmpl w:val="F526585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6" w15:restartNumberingAfterBreak="0">
    <w:nsid w:val="1E6A0522"/>
    <w:multiLevelType w:val="hybridMultilevel"/>
    <w:tmpl w:val="624EBE42"/>
    <w:lvl w:ilvl="0" w:tplc="CDC477F4">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28784F67"/>
    <w:multiLevelType w:val="hybridMultilevel"/>
    <w:tmpl w:val="8BB889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AA81CDD"/>
    <w:multiLevelType w:val="hybridMultilevel"/>
    <w:tmpl w:val="00F4D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B6E649F"/>
    <w:multiLevelType w:val="hybridMultilevel"/>
    <w:tmpl w:val="2CC26330"/>
    <w:lvl w:ilvl="0" w:tplc="D514D9E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37C36ADE"/>
    <w:multiLevelType w:val="hybridMultilevel"/>
    <w:tmpl w:val="A03822FA"/>
    <w:lvl w:ilvl="0" w:tplc="3E00F13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CE55966"/>
    <w:multiLevelType w:val="hybridMultilevel"/>
    <w:tmpl w:val="414C60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D2F799B"/>
    <w:multiLevelType w:val="hybridMultilevel"/>
    <w:tmpl w:val="F606DD0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3F0A18F6"/>
    <w:multiLevelType w:val="hybridMultilevel"/>
    <w:tmpl w:val="EA4E7A20"/>
    <w:lvl w:ilvl="0" w:tplc="592A31AA">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40176C28"/>
    <w:multiLevelType w:val="hybridMultilevel"/>
    <w:tmpl w:val="8BD037C4"/>
    <w:lvl w:ilvl="0" w:tplc="D180A7D8">
      <w:start w:val="1"/>
      <w:numFmt w:val="decimal"/>
      <w:lvlText w:val="%1."/>
      <w:lvlJc w:val="left"/>
      <w:pPr>
        <w:ind w:left="1542" w:hanging="9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4566186"/>
    <w:multiLevelType w:val="hybridMultilevel"/>
    <w:tmpl w:val="CE169886"/>
    <w:lvl w:ilvl="0" w:tplc="130050B0">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495150F"/>
    <w:multiLevelType w:val="hybridMultilevel"/>
    <w:tmpl w:val="FB8A6ED4"/>
    <w:lvl w:ilvl="0" w:tplc="D682B9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50F63AA"/>
    <w:multiLevelType w:val="hybridMultilevel"/>
    <w:tmpl w:val="660C7364"/>
    <w:lvl w:ilvl="0" w:tplc="F698A678">
      <w:start w:val="1"/>
      <w:numFmt w:val="bullet"/>
      <w:lvlText w:val=""/>
      <w:lvlJc w:val="left"/>
      <w:pPr>
        <w:ind w:left="2219" w:hanging="360"/>
      </w:pPr>
      <w:rPr>
        <w:rFonts w:ascii="Symbol" w:hAnsi="Symbol" w:hint="default"/>
      </w:rPr>
    </w:lvl>
    <w:lvl w:ilvl="1" w:tplc="04190003" w:tentative="1">
      <w:start w:val="1"/>
      <w:numFmt w:val="bullet"/>
      <w:lvlText w:val="o"/>
      <w:lvlJc w:val="left"/>
      <w:pPr>
        <w:ind w:left="2230" w:hanging="360"/>
      </w:pPr>
      <w:rPr>
        <w:rFonts w:ascii="Courier New" w:hAnsi="Courier New" w:cs="Courier New" w:hint="default"/>
      </w:rPr>
    </w:lvl>
    <w:lvl w:ilvl="2" w:tplc="04190005" w:tentative="1">
      <w:start w:val="1"/>
      <w:numFmt w:val="bullet"/>
      <w:lvlText w:val=""/>
      <w:lvlJc w:val="left"/>
      <w:pPr>
        <w:ind w:left="2950" w:hanging="360"/>
      </w:pPr>
      <w:rPr>
        <w:rFonts w:ascii="Wingdings" w:hAnsi="Wingdings" w:hint="default"/>
      </w:rPr>
    </w:lvl>
    <w:lvl w:ilvl="3" w:tplc="04190001" w:tentative="1">
      <w:start w:val="1"/>
      <w:numFmt w:val="bullet"/>
      <w:lvlText w:val=""/>
      <w:lvlJc w:val="left"/>
      <w:pPr>
        <w:ind w:left="3670" w:hanging="360"/>
      </w:pPr>
      <w:rPr>
        <w:rFonts w:ascii="Symbol" w:hAnsi="Symbol" w:hint="default"/>
      </w:rPr>
    </w:lvl>
    <w:lvl w:ilvl="4" w:tplc="04190003" w:tentative="1">
      <w:start w:val="1"/>
      <w:numFmt w:val="bullet"/>
      <w:lvlText w:val="o"/>
      <w:lvlJc w:val="left"/>
      <w:pPr>
        <w:ind w:left="4390" w:hanging="360"/>
      </w:pPr>
      <w:rPr>
        <w:rFonts w:ascii="Courier New" w:hAnsi="Courier New" w:cs="Courier New" w:hint="default"/>
      </w:rPr>
    </w:lvl>
    <w:lvl w:ilvl="5" w:tplc="04190005" w:tentative="1">
      <w:start w:val="1"/>
      <w:numFmt w:val="bullet"/>
      <w:lvlText w:val=""/>
      <w:lvlJc w:val="left"/>
      <w:pPr>
        <w:ind w:left="5110" w:hanging="360"/>
      </w:pPr>
      <w:rPr>
        <w:rFonts w:ascii="Wingdings" w:hAnsi="Wingdings" w:hint="default"/>
      </w:rPr>
    </w:lvl>
    <w:lvl w:ilvl="6" w:tplc="04190001" w:tentative="1">
      <w:start w:val="1"/>
      <w:numFmt w:val="bullet"/>
      <w:lvlText w:val=""/>
      <w:lvlJc w:val="left"/>
      <w:pPr>
        <w:ind w:left="5830" w:hanging="360"/>
      </w:pPr>
      <w:rPr>
        <w:rFonts w:ascii="Symbol" w:hAnsi="Symbol" w:hint="default"/>
      </w:rPr>
    </w:lvl>
    <w:lvl w:ilvl="7" w:tplc="04190003" w:tentative="1">
      <w:start w:val="1"/>
      <w:numFmt w:val="bullet"/>
      <w:lvlText w:val="o"/>
      <w:lvlJc w:val="left"/>
      <w:pPr>
        <w:ind w:left="6550" w:hanging="360"/>
      </w:pPr>
      <w:rPr>
        <w:rFonts w:ascii="Courier New" w:hAnsi="Courier New" w:cs="Courier New" w:hint="default"/>
      </w:rPr>
    </w:lvl>
    <w:lvl w:ilvl="8" w:tplc="04190005" w:tentative="1">
      <w:start w:val="1"/>
      <w:numFmt w:val="bullet"/>
      <w:lvlText w:val=""/>
      <w:lvlJc w:val="left"/>
      <w:pPr>
        <w:ind w:left="7270" w:hanging="360"/>
      </w:pPr>
      <w:rPr>
        <w:rFonts w:ascii="Wingdings" w:hAnsi="Wingdings" w:hint="default"/>
      </w:rPr>
    </w:lvl>
  </w:abstractNum>
  <w:abstractNum w:abstractNumId="18" w15:restartNumberingAfterBreak="0">
    <w:nsid w:val="590721DF"/>
    <w:multiLevelType w:val="hybridMultilevel"/>
    <w:tmpl w:val="435EE84E"/>
    <w:lvl w:ilvl="0" w:tplc="6594684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5CAE3622"/>
    <w:multiLevelType w:val="hybridMultilevel"/>
    <w:tmpl w:val="08A276C0"/>
    <w:lvl w:ilvl="0" w:tplc="55B8E47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D49753C"/>
    <w:multiLevelType w:val="hybridMultilevel"/>
    <w:tmpl w:val="B9C42FE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633F3F62"/>
    <w:multiLevelType w:val="hybridMultilevel"/>
    <w:tmpl w:val="F836D96C"/>
    <w:lvl w:ilvl="0" w:tplc="9642D5C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4EE4853"/>
    <w:multiLevelType w:val="hybridMultilevel"/>
    <w:tmpl w:val="D082A2FE"/>
    <w:lvl w:ilvl="0" w:tplc="F698A6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6C54E1F"/>
    <w:multiLevelType w:val="hybridMultilevel"/>
    <w:tmpl w:val="606C958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15:restartNumberingAfterBreak="0">
    <w:nsid w:val="6BE501A7"/>
    <w:multiLevelType w:val="hybridMultilevel"/>
    <w:tmpl w:val="02C80DCE"/>
    <w:lvl w:ilvl="0" w:tplc="F67A57F0">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6C2C25C1"/>
    <w:multiLevelType w:val="hybridMultilevel"/>
    <w:tmpl w:val="3F7835B6"/>
    <w:lvl w:ilvl="0" w:tplc="740672B6">
      <w:start w:val="1"/>
      <w:numFmt w:val="upperRoman"/>
      <w:lvlText w:val="%1."/>
      <w:lvlJc w:val="left"/>
      <w:pPr>
        <w:ind w:left="1429" w:hanging="72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4273B95"/>
    <w:multiLevelType w:val="multilevel"/>
    <w:tmpl w:val="24EA95DA"/>
    <w:lvl w:ilvl="0">
      <w:start w:val="1"/>
      <w:numFmt w:val="decimal"/>
      <w:lvlText w:val="%1."/>
      <w:lvlJc w:val="left"/>
      <w:pPr>
        <w:tabs>
          <w:tab w:val="num" w:pos="1635"/>
        </w:tabs>
        <w:ind w:left="1635" w:hanging="1395"/>
      </w:pPr>
      <w:rPr>
        <w:rFonts w:hint="default"/>
      </w:rPr>
    </w:lvl>
    <w:lvl w:ilvl="1">
      <w:start w:val="1"/>
      <w:numFmt w:val="decimal"/>
      <w:lvlText w:val="%1.%2."/>
      <w:lvlJc w:val="left"/>
      <w:pPr>
        <w:tabs>
          <w:tab w:val="num" w:pos="2388"/>
        </w:tabs>
        <w:ind w:left="2388" w:hanging="1395"/>
      </w:pPr>
      <w:rPr>
        <w:rFonts w:hint="default"/>
      </w:rPr>
    </w:lvl>
    <w:lvl w:ilvl="2">
      <w:start w:val="1"/>
      <w:numFmt w:val="decimal"/>
      <w:lvlText w:val="%1.%2.%3."/>
      <w:lvlJc w:val="left"/>
      <w:pPr>
        <w:tabs>
          <w:tab w:val="num" w:pos="3075"/>
        </w:tabs>
        <w:ind w:left="3075" w:hanging="1395"/>
      </w:pPr>
      <w:rPr>
        <w:rFonts w:hint="default"/>
      </w:rPr>
    </w:lvl>
    <w:lvl w:ilvl="3">
      <w:start w:val="1"/>
      <w:numFmt w:val="decimal"/>
      <w:lvlText w:val="%1.%2.%3.%4."/>
      <w:lvlJc w:val="left"/>
      <w:pPr>
        <w:tabs>
          <w:tab w:val="num" w:pos="3915"/>
        </w:tabs>
        <w:ind w:left="3915" w:hanging="1395"/>
      </w:pPr>
      <w:rPr>
        <w:rFonts w:hint="default"/>
      </w:rPr>
    </w:lvl>
    <w:lvl w:ilvl="4">
      <w:start w:val="1"/>
      <w:numFmt w:val="decimal"/>
      <w:lvlText w:val="%1.%2.%3.%4.%5."/>
      <w:lvlJc w:val="left"/>
      <w:pPr>
        <w:tabs>
          <w:tab w:val="num" w:pos="4755"/>
        </w:tabs>
        <w:ind w:left="4755" w:hanging="1395"/>
      </w:pPr>
      <w:rPr>
        <w:rFonts w:hint="default"/>
      </w:rPr>
    </w:lvl>
    <w:lvl w:ilvl="5">
      <w:start w:val="1"/>
      <w:numFmt w:val="decimal"/>
      <w:lvlText w:val="%1.%2.%3.%4.%5.%6."/>
      <w:lvlJc w:val="left"/>
      <w:pPr>
        <w:tabs>
          <w:tab w:val="num" w:pos="5640"/>
        </w:tabs>
        <w:ind w:left="5640" w:hanging="1440"/>
      </w:pPr>
      <w:rPr>
        <w:rFonts w:hint="default"/>
      </w:rPr>
    </w:lvl>
    <w:lvl w:ilvl="6">
      <w:start w:val="1"/>
      <w:numFmt w:val="decimal"/>
      <w:lvlText w:val="%1.%2.%3.%4.%5.%6.%7."/>
      <w:lvlJc w:val="left"/>
      <w:pPr>
        <w:tabs>
          <w:tab w:val="num" w:pos="6840"/>
        </w:tabs>
        <w:ind w:left="6840" w:hanging="1800"/>
      </w:pPr>
      <w:rPr>
        <w:rFonts w:hint="default"/>
      </w:rPr>
    </w:lvl>
    <w:lvl w:ilvl="7">
      <w:start w:val="1"/>
      <w:numFmt w:val="decimal"/>
      <w:lvlText w:val="%1.%2.%3.%4.%5.%6.%7.%8."/>
      <w:lvlJc w:val="left"/>
      <w:pPr>
        <w:tabs>
          <w:tab w:val="num" w:pos="7680"/>
        </w:tabs>
        <w:ind w:left="7680" w:hanging="1800"/>
      </w:pPr>
      <w:rPr>
        <w:rFonts w:hint="default"/>
      </w:rPr>
    </w:lvl>
    <w:lvl w:ilvl="8">
      <w:start w:val="1"/>
      <w:numFmt w:val="decimal"/>
      <w:lvlText w:val="%1.%2.%3.%4.%5.%6.%7.%8.%9."/>
      <w:lvlJc w:val="left"/>
      <w:pPr>
        <w:tabs>
          <w:tab w:val="num" w:pos="8880"/>
        </w:tabs>
        <w:ind w:left="8880" w:hanging="2160"/>
      </w:pPr>
      <w:rPr>
        <w:rFonts w:hint="default"/>
      </w:rPr>
    </w:lvl>
  </w:abstractNum>
  <w:abstractNum w:abstractNumId="27" w15:restartNumberingAfterBreak="0">
    <w:nsid w:val="74EA0235"/>
    <w:multiLevelType w:val="multilevel"/>
    <w:tmpl w:val="60261006"/>
    <w:lvl w:ilvl="0">
      <w:start w:val="1"/>
      <w:numFmt w:val="decimal"/>
      <w:lvlText w:val="1.%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8" w15:restartNumberingAfterBreak="0">
    <w:nsid w:val="7D5E41D7"/>
    <w:multiLevelType w:val="hybridMultilevel"/>
    <w:tmpl w:val="F1D88B3A"/>
    <w:lvl w:ilvl="0" w:tplc="63AE6496">
      <w:start w:val="1"/>
      <w:numFmt w:val="decimal"/>
      <w:lvlText w:val="%1."/>
      <w:lvlJc w:val="left"/>
      <w:pPr>
        <w:tabs>
          <w:tab w:val="num" w:pos="90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16cid:durableId="460417526">
    <w:abstractNumId w:val="28"/>
  </w:num>
  <w:num w:numId="2" w16cid:durableId="521823572">
    <w:abstractNumId w:val="15"/>
  </w:num>
  <w:num w:numId="3" w16cid:durableId="1178545301">
    <w:abstractNumId w:val="19"/>
  </w:num>
  <w:num w:numId="4" w16cid:durableId="800197254">
    <w:abstractNumId w:val="5"/>
  </w:num>
  <w:num w:numId="5" w16cid:durableId="1007170679">
    <w:abstractNumId w:val="2"/>
  </w:num>
  <w:num w:numId="6" w16cid:durableId="997080177">
    <w:abstractNumId w:val="27"/>
  </w:num>
  <w:num w:numId="7" w16cid:durableId="366108957">
    <w:abstractNumId w:val="14"/>
  </w:num>
  <w:num w:numId="8" w16cid:durableId="1649282464">
    <w:abstractNumId w:val="26"/>
  </w:num>
  <w:num w:numId="9" w16cid:durableId="360135603">
    <w:abstractNumId w:val="8"/>
  </w:num>
  <w:num w:numId="10" w16cid:durableId="478962082">
    <w:abstractNumId w:val="23"/>
  </w:num>
  <w:num w:numId="11" w16cid:durableId="1036851451">
    <w:abstractNumId w:val="12"/>
  </w:num>
  <w:num w:numId="12" w16cid:durableId="1419133830">
    <w:abstractNumId w:val="20"/>
  </w:num>
  <w:num w:numId="13" w16cid:durableId="1434740225">
    <w:abstractNumId w:val="24"/>
  </w:num>
  <w:num w:numId="14" w16cid:durableId="1402017567">
    <w:abstractNumId w:val="13"/>
  </w:num>
  <w:num w:numId="15" w16cid:durableId="170722098">
    <w:abstractNumId w:val="21"/>
  </w:num>
  <w:num w:numId="16" w16cid:durableId="652181384">
    <w:abstractNumId w:val="25"/>
  </w:num>
  <w:num w:numId="17" w16cid:durableId="1538003153">
    <w:abstractNumId w:val="7"/>
  </w:num>
  <w:num w:numId="18" w16cid:durableId="1676422075">
    <w:abstractNumId w:val="10"/>
  </w:num>
  <w:num w:numId="19" w16cid:durableId="758020435">
    <w:abstractNumId w:val="18"/>
  </w:num>
  <w:num w:numId="20" w16cid:durableId="1185050873">
    <w:abstractNumId w:val="3"/>
  </w:num>
  <w:num w:numId="21" w16cid:durableId="1337461063">
    <w:abstractNumId w:val="11"/>
  </w:num>
  <w:num w:numId="22" w16cid:durableId="957880013">
    <w:abstractNumId w:val="1"/>
  </w:num>
  <w:num w:numId="23" w16cid:durableId="1881624871">
    <w:abstractNumId w:val="16"/>
  </w:num>
  <w:num w:numId="24" w16cid:durableId="964121494">
    <w:abstractNumId w:val="0"/>
  </w:num>
  <w:num w:numId="25" w16cid:durableId="342823012">
    <w:abstractNumId w:val="9"/>
  </w:num>
  <w:num w:numId="26" w16cid:durableId="54622186">
    <w:abstractNumId w:val="6"/>
  </w:num>
  <w:num w:numId="27" w16cid:durableId="1704400956">
    <w:abstractNumId w:val="4"/>
  </w:num>
  <w:num w:numId="28" w16cid:durableId="1486629527">
    <w:abstractNumId w:val="22"/>
  </w:num>
  <w:num w:numId="29" w16cid:durableId="1273393657">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Афанасьев Роман Сергеевич">
    <w15:presenceInfo w15:providerId="AD" w15:userId="S-1-5-21-692231037-832519932-4287880188-3119"/>
  </w15:person>
  <w15:person w15:author="Базылева Мария Анатольевна">
    <w15:presenceInfo w15:providerId="AD" w15:userId="S-1-5-21-3333730624-550809119-3065100466-125988"/>
  </w15:person>
  <w15:person w15:author="Роман Сергеевич Афанасьев">
    <w15:presenceInfo w15:providerId="Windows Live" w15:userId="e65e0b22a293d6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5CB"/>
    <w:rsid w:val="00001596"/>
    <w:rsid w:val="00001F56"/>
    <w:rsid w:val="000032CE"/>
    <w:rsid w:val="00003DD5"/>
    <w:rsid w:val="000052FD"/>
    <w:rsid w:val="00005610"/>
    <w:rsid w:val="00005A94"/>
    <w:rsid w:val="00006313"/>
    <w:rsid w:val="00007278"/>
    <w:rsid w:val="00010097"/>
    <w:rsid w:val="00012E85"/>
    <w:rsid w:val="00014DE9"/>
    <w:rsid w:val="00014E7B"/>
    <w:rsid w:val="00017054"/>
    <w:rsid w:val="000170AE"/>
    <w:rsid w:val="000229CF"/>
    <w:rsid w:val="00023BC8"/>
    <w:rsid w:val="0002492B"/>
    <w:rsid w:val="00024A5E"/>
    <w:rsid w:val="000250EE"/>
    <w:rsid w:val="000259E3"/>
    <w:rsid w:val="00026261"/>
    <w:rsid w:val="00026FB0"/>
    <w:rsid w:val="0003444E"/>
    <w:rsid w:val="00035863"/>
    <w:rsid w:val="00035CFB"/>
    <w:rsid w:val="0003692E"/>
    <w:rsid w:val="00037110"/>
    <w:rsid w:val="0003788F"/>
    <w:rsid w:val="00037D90"/>
    <w:rsid w:val="00040B29"/>
    <w:rsid w:val="00041336"/>
    <w:rsid w:val="00041720"/>
    <w:rsid w:val="0004307A"/>
    <w:rsid w:val="000436C5"/>
    <w:rsid w:val="0004495D"/>
    <w:rsid w:val="000451FD"/>
    <w:rsid w:val="00045619"/>
    <w:rsid w:val="00046AC2"/>
    <w:rsid w:val="00051AE9"/>
    <w:rsid w:val="00051D7C"/>
    <w:rsid w:val="00051F6F"/>
    <w:rsid w:val="00052887"/>
    <w:rsid w:val="00052978"/>
    <w:rsid w:val="00052EEE"/>
    <w:rsid w:val="000538EF"/>
    <w:rsid w:val="0005394A"/>
    <w:rsid w:val="00053D75"/>
    <w:rsid w:val="00054107"/>
    <w:rsid w:val="000550E8"/>
    <w:rsid w:val="000555BB"/>
    <w:rsid w:val="00055CA9"/>
    <w:rsid w:val="00055D24"/>
    <w:rsid w:val="00056231"/>
    <w:rsid w:val="0005745C"/>
    <w:rsid w:val="0006058B"/>
    <w:rsid w:val="00060C0C"/>
    <w:rsid w:val="000613B1"/>
    <w:rsid w:val="000629A4"/>
    <w:rsid w:val="00063011"/>
    <w:rsid w:val="00063610"/>
    <w:rsid w:val="0006392F"/>
    <w:rsid w:val="00065947"/>
    <w:rsid w:val="00065BA5"/>
    <w:rsid w:val="000667C5"/>
    <w:rsid w:val="0006723F"/>
    <w:rsid w:val="0007219D"/>
    <w:rsid w:val="00072838"/>
    <w:rsid w:val="00072A68"/>
    <w:rsid w:val="00075B99"/>
    <w:rsid w:val="0007719E"/>
    <w:rsid w:val="0007721C"/>
    <w:rsid w:val="000778F2"/>
    <w:rsid w:val="0008016F"/>
    <w:rsid w:val="000805B2"/>
    <w:rsid w:val="0008088C"/>
    <w:rsid w:val="000819C8"/>
    <w:rsid w:val="000831C5"/>
    <w:rsid w:val="000833D9"/>
    <w:rsid w:val="00085141"/>
    <w:rsid w:val="000852AF"/>
    <w:rsid w:val="00085BBA"/>
    <w:rsid w:val="00085E13"/>
    <w:rsid w:val="000863BD"/>
    <w:rsid w:val="000866EA"/>
    <w:rsid w:val="00087136"/>
    <w:rsid w:val="0008771B"/>
    <w:rsid w:val="00090F54"/>
    <w:rsid w:val="00091D6E"/>
    <w:rsid w:val="00091E8D"/>
    <w:rsid w:val="00093D31"/>
    <w:rsid w:val="00093D81"/>
    <w:rsid w:val="00097BC0"/>
    <w:rsid w:val="000A003E"/>
    <w:rsid w:val="000A256E"/>
    <w:rsid w:val="000A370C"/>
    <w:rsid w:val="000A49E6"/>
    <w:rsid w:val="000A4B8F"/>
    <w:rsid w:val="000A6658"/>
    <w:rsid w:val="000A66F9"/>
    <w:rsid w:val="000A79F6"/>
    <w:rsid w:val="000B0C87"/>
    <w:rsid w:val="000B1C24"/>
    <w:rsid w:val="000B1D08"/>
    <w:rsid w:val="000B2E1E"/>
    <w:rsid w:val="000B34EF"/>
    <w:rsid w:val="000B3942"/>
    <w:rsid w:val="000B46DE"/>
    <w:rsid w:val="000B61A6"/>
    <w:rsid w:val="000B7201"/>
    <w:rsid w:val="000B750A"/>
    <w:rsid w:val="000C1907"/>
    <w:rsid w:val="000C2C1D"/>
    <w:rsid w:val="000C328B"/>
    <w:rsid w:val="000C3774"/>
    <w:rsid w:val="000C538B"/>
    <w:rsid w:val="000C7C56"/>
    <w:rsid w:val="000D1DC8"/>
    <w:rsid w:val="000D2753"/>
    <w:rsid w:val="000D2E73"/>
    <w:rsid w:val="000D418A"/>
    <w:rsid w:val="000D619B"/>
    <w:rsid w:val="000D63F1"/>
    <w:rsid w:val="000D6796"/>
    <w:rsid w:val="000D7D8D"/>
    <w:rsid w:val="000D7EC2"/>
    <w:rsid w:val="000E018C"/>
    <w:rsid w:val="000E081D"/>
    <w:rsid w:val="000E1A01"/>
    <w:rsid w:val="000E3276"/>
    <w:rsid w:val="000E4A66"/>
    <w:rsid w:val="000E4B03"/>
    <w:rsid w:val="000E4D9C"/>
    <w:rsid w:val="000E639C"/>
    <w:rsid w:val="000E73D7"/>
    <w:rsid w:val="000E7455"/>
    <w:rsid w:val="000F0098"/>
    <w:rsid w:val="000F101C"/>
    <w:rsid w:val="000F122D"/>
    <w:rsid w:val="000F29B8"/>
    <w:rsid w:val="000F2FBF"/>
    <w:rsid w:val="000F4FAA"/>
    <w:rsid w:val="000F5000"/>
    <w:rsid w:val="000F6B48"/>
    <w:rsid w:val="000F7CC5"/>
    <w:rsid w:val="001000FA"/>
    <w:rsid w:val="0010016E"/>
    <w:rsid w:val="0010219A"/>
    <w:rsid w:val="0010261D"/>
    <w:rsid w:val="0010367A"/>
    <w:rsid w:val="00104D12"/>
    <w:rsid w:val="001079B0"/>
    <w:rsid w:val="00107FC3"/>
    <w:rsid w:val="001100F8"/>
    <w:rsid w:val="00110719"/>
    <w:rsid w:val="00110E73"/>
    <w:rsid w:val="0011178F"/>
    <w:rsid w:val="0011200A"/>
    <w:rsid w:val="00112B7F"/>
    <w:rsid w:val="00113C50"/>
    <w:rsid w:val="00114DAF"/>
    <w:rsid w:val="00117AE3"/>
    <w:rsid w:val="00120E06"/>
    <w:rsid w:val="00122574"/>
    <w:rsid w:val="001225DB"/>
    <w:rsid w:val="00122A00"/>
    <w:rsid w:val="001231BB"/>
    <w:rsid w:val="00124BA0"/>
    <w:rsid w:val="00125894"/>
    <w:rsid w:val="00126155"/>
    <w:rsid w:val="00126378"/>
    <w:rsid w:val="00127EE3"/>
    <w:rsid w:val="001306DE"/>
    <w:rsid w:val="00130F03"/>
    <w:rsid w:val="0013256D"/>
    <w:rsid w:val="001331CA"/>
    <w:rsid w:val="001353CC"/>
    <w:rsid w:val="00137E81"/>
    <w:rsid w:val="0014038B"/>
    <w:rsid w:val="001408B2"/>
    <w:rsid w:val="0014339D"/>
    <w:rsid w:val="0014358C"/>
    <w:rsid w:val="00144E91"/>
    <w:rsid w:val="00145D54"/>
    <w:rsid w:val="0014771B"/>
    <w:rsid w:val="00147B29"/>
    <w:rsid w:val="00147BF4"/>
    <w:rsid w:val="001501BF"/>
    <w:rsid w:val="00151FB4"/>
    <w:rsid w:val="0015324C"/>
    <w:rsid w:val="00153608"/>
    <w:rsid w:val="001540F4"/>
    <w:rsid w:val="00154CC0"/>
    <w:rsid w:val="001560C3"/>
    <w:rsid w:val="00157BDD"/>
    <w:rsid w:val="00160801"/>
    <w:rsid w:val="00161D10"/>
    <w:rsid w:val="00162ADE"/>
    <w:rsid w:val="00162FBB"/>
    <w:rsid w:val="00163813"/>
    <w:rsid w:val="00164924"/>
    <w:rsid w:val="001658EA"/>
    <w:rsid w:val="00165B03"/>
    <w:rsid w:val="001666F3"/>
    <w:rsid w:val="001672A2"/>
    <w:rsid w:val="001700C2"/>
    <w:rsid w:val="001725D5"/>
    <w:rsid w:val="00172BF5"/>
    <w:rsid w:val="0017612B"/>
    <w:rsid w:val="00176563"/>
    <w:rsid w:val="0017679C"/>
    <w:rsid w:val="001775B5"/>
    <w:rsid w:val="001805FD"/>
    <w:rsid w:val="0018087B"/>
    <w:rsid w:val="0018100C"/>
    <w:rsid w:val="00182009"/>
    <w:rsid w:val="0018305F"/>
    <w:rsid w:val="0018367C"/>
    <w:rsid w:val="00183C4C"/>
    <w:rsid w:val="00183EA5"/>
    <w:rsid w:val="00184EE5"/>
    <w:rsid w:val="00184FEE"/>
    <w:rsid w:val="0018591E"/>
    <w:rsid w:val="00186376"/>
    <w:rsid w:val="0018706B"/>
    <w:rsid w:val="00192C51"/>
    <w:rsid w:val="001943F0"/>
    <w:rsid w:val="00194903"/>
    <w:rsid w:val="0019512A"/>
    <w:rsid w:val="0019575B"/>
    <w:rsid w:val="001A31BB"/>
    <w:rsid w:val="001A5631"/>
    <w:rsid w:val="001A6040"/>
    <w:rsid w:val="001B0446"/>
    <w:rsid w:val="001B0D51"/>
    <w:rsid w:val="001B1B3B"/>
    <w:rsid w:val="001B1EEA"/>
    <w:rsid w:val="001B35DE"/>
    <w:rsid w:val="001B500F"/>
    <w:rsid w:val="001B609E"/>
    <w:rsid w:val="001C1531"/>
    <w:rsid w:val="001C4FCF"/>
    <w:rsid w:val="001C6FB6"/>
    <w:rsid w:val="001D20FF"/>
    <w:rsid w:val="001D2282"/>
    <w:rsid w:val="001D2327"/>
    <w:rsid w:val="001D2F80"/>
    <w:rsid w:val="001D347C"/>
    <w:rsid w:val="001D35AF"/>
    <w:rsid w:val="001D378A"/>
    <w:rsid w:val="001D43D5"/>
    <w:rsid w:val="001D5961"/>
    <w:rsid w:val="001D6368"/>
    <w:rsid w:val="001D6481"/>
    <w:rsid w:val="001D6660"/>
    <w:rsid w:val="001D7679"/>
    <w:rsid w:val="001E014E"/>
    <w:rsid w:val="001E0505"/>
    <w:rsid w:val="001E059E"/>
    <w:rsid w:val="001E1708"/>
    <w:rsid w:val="001E1BDF"/>
    <w:rsid w:val="001E2D3C"/>
    <w:rsid w:val="001E4B70"/>
    <w:rsid w:val="001E54B6"/>
    <w:rsid w:val="001E554D"/>
    <w:rsid w:val="001E618A"/>
    <w:rsid w:val="001E6299"/>
    <w:rsid w:val="001E62F2"/>
    <w:rsid w:val="001E6895"/>
    <w:rsid w:val="001E6EC5"/>
    <w:rsid w:val="001E7EE0"/>
    <w:rsid w:val="001F0406"/>
    <w:rsid w:val="001F1CD8"/>
    <w:rsid w:val="001F376D"/>
    <w:rsid w:val="001F3E49"/>
    <w:rsid w:val="001F4064"/>
    <w:rsid w:val="001F4D7F"/>
    <w:rsid w:val="00201746"/>
    <w:rsid w:val="0020218C"/>
    <w:rsid w:val="0020224B"/>
    <w:rsid w:val="00202313"/>
    <w:rsid w:val="0020234B"/>
    <w:rsid w:val="00202436"/>
    <w:rsid w:val="00202697"/>
    <w:rsid w:val="00204655"/>
    <w:rsid w:val="002049CA"/>
    <w:rsid w:val="00205ADF"/>
    <w:rsid w:val="00205C14"/>
    <w:rsid w:val="0020615C"/>
    <w:rsid w:val="00206461"/>
    <w:rsid w:val="00207ACF"/>
    <w:rsid w:val="0021176E"/>
    <w:rsid w:val="00213FFF"/>
    <w:rsid w:val="00214288"/>
    <w:rsid w:val="00214925"/>
    <w:rsid w:val="00214F7B"/>
    <w:rsid w:val="002150D6"/>
    <w:rsid w:val="0021600D"/>
    <w:rsid w:val="0021673B"/>
    <w:rsid w:val="00221848"/>
    <w:rsid w:val="00221B71"/>
    <w:rsid w:val="002238F7"/>
    <w:rsid w:val="00225372"/>
    <w:rsid w:val="002256DC"/>
    <w:rsid w:val="00225EF4"/>
    <w:rsid w:val="00227677"/>
    <w:rsid w:val="00230739"/>
    <w:rsid w:val="002307B2"/>
    <w:rsid w:val="00230F2C"/>
    <w:rsid w:val="0023159F"/>
    <w:rsid w:val="0023182B"/>
    <w:rsid w:val="00232A8D"/>
    <w:rsid w:val="002334C4"/>
    <w:rsid w:val="00234573"/>
    <w:rsid w:val="00240B60"/>
    <w:rsid w:val="00241DBF"/>
    <w:rsid w:val="00241E01"/>
    <w:rsid w:val="00242DB0"/>
    <w:rsid w:val="00243765"/>
    <w:rsid w:val="002438E8"/>
    <w:rsid w:val="0024420F"/>
    <w:rsid w:val="00245A95"/>
    <w:rsid w:val="00245C9D"/>
    <w:rsid w:val="002465E7"/>
    <w:rsid w:val="0025080E"/>
    <w:rsid w:val="00250FE5"/>
    <w:rsid w:val="002511B4"/>
    <w:rsid w:val="00252899"/>
    <w:rsid w:val="002544D1"/>
    <w:rsid w:val="00256139"/>
    <w:rsid w:val="00257D97"/>
    <w:rsid w:val="0026122C"/>
    <w:rsid w:val="002618CA"/>
    <w:rsid w:val="00261C5B"/>
    <w:rsid w:val="00262173"/>
    <w:rsid w:val="00262197"/>
    <w:rsid w:val="00262288"/>
    <w:rsid w:val="00262715"/>
    <w:rsid w:val="00262997"/>
    <w:rsid w:val="00262F65"/>
    <w:rsid w:val="002635CC"/>
    <w:rsid w:val="002644E1"/>
    <w:rsid w:val="00265DFD"/>
    <w:rsid w:val="00267F21"/>
    <w:rsid w:val="00270A36"/>
    <w:rsid w:val="00270C35"/>
    <w:rsid w:val="00270C3D"/>
    <w:rsid w:val="00270E8F"/>
    <w:rsid w:val="00271D76"/>
    <w:rsid w:val="0027362F"/>
    <w:rsid w:val="00275BDE"/>
    <w:rsid w:val="0027624C"/>
    <w:rsid w:val="00280FA5"/>
    <w:rsid w:val="002826A7"/>
    <w:rsid w:val="00282ADD"/>
    <w:rsid w:val="002830CF"/>
    <w:rsid w:val="00283D7B"/>
    <w:rsid w:val="002851B5"/>
    <w:rsid w:val="00286DF4"/>
    <w:rsid w:val="00286F0D"/>
    <w:rsid w:val="002873D0"/>
    <w:rsid w:val="002925E2"/>
    <w:rsid w:val="00293DC5"/>
    <w:rsid w:val="00294FF0"/>
    <w:rsid w:val="00296CDA"/>
    <w:rsid w:val="002978C6"/>
    <w:rsid w:val="002A0BBE"/>
    <w:rsid w:val="002A129B"/>
    <w:rsid w:val="002A12C6"/>
    <w:rsid w:val="002A139E"/>
    <w:rsid w:val="002A1668"/>
    <w:rsid w:val="002A19AF"/>
    <w:rsid w:val="002A1F30"/>
    <w:rsid w:val="002A2714"/>
    <w:rsid w:val="002A3A00"/>
    <w:rsid w:val="002A3CB8"/>
    <w:rsid w:val="002A3F99"/>
    <w:rsid w:val="002A4432"/>
    <w:rsid w:val="002A4BA5"/>
    <w:rsid w:val="002A75FD"/>
    <w:rsid w:val="002A7CDA"/>
    <w:rsid w:val="002B1FF8"/>
    <w:rsid w:val="002B44A0"/>
    <w:rsid w:val="002B57A9"/>
    <w:rsid w:val="002B5899"/>
    <w:rsid w:val="002B5E56"/>
    <w:rsid w:val="002B62C5"/>
    <w:rsid w:val="002B6700"/>
    <w:rsid w:val="002B795A"/>
    <w:rsid w:val="002C03EA"/>
    <w:rsid w:val="002C1B36"/>
    <w:rsid w:val="002C22A6"/>
    <w:rsid w:val="002C28A9"/>
    <w:rsid w:val="002C3035"/>
    <w:rsid w:val="002C349A"/>
    <w:rsid w:val="002C3858"/>
    <w:rsid w:val="002C463C"/>
    <w:rsid w:val="002C4CEE"/>
    <w:rsid w:val="002C5273"/>
    <w:rsid w:val="002C5A22"/>
    <w:rsid w:val="002C61CA"/>
    <w:rsid w:val="002C67F7"/>
    <w:rsid w:val="002C6FE4"/>
    <w:rsid w:val="002C77D7"/>
    <w:rsid w:val="002C7BDD"/>
    <w:rsid w:val="002D00DB"/>
    <w:rsid w:val="002D22EF"/>
    <w:rsid w:val="002D478A"/>
    <w:rsid w:val="002D5207"/>
    <w:rsid w:val="002D7E3A"/>
    <w:rsid w:val="002E14F8"/>
    <w:rsid w:val="002E3678"/>
    <w:rsid w:val="002E3D20"/>
    <w:rsid w:val="002E3FE6"/>
    <w:rsid w:val="002E4508"/>
    <w:rsid w:val="002E47D8"/>
    <w:rsid w:val="002E5A5F"/>
    <w:rsid w:val="002E67DA"/>
    <w:rsid w:val="002E69F1"/>
    <w:rsid w:val="002E6DC3"/>
    <w:rsid w:val="002E6EF2"/>
    <w:rsid w:val="002F0A9C"/>
    <w:rsid w:val="002F0E01"/>
    <w:rsid w:val="002F2161"/>
    <w:rsid w:val="002F5C8C"/>
    <w:rsid w:val="002F6218"/>
    <w:rsid w:val="002F6581"/>
    <w:rsid w:val="002F78DE"/>
    <w:rsid w:val="002F7D8F"/>
    <w:rsid w:val="00301B9D"/>
    <w:rsid w:val="00302BED"/>
    <w:rsid w:val="00305689"/>
    <w:rsid w:val="00305713"/>
    <w:rsid w:val="0030576D"/>
    <w:rsid w:val="00307A64"/>
    <w:rsid w:val="00310692"/>
    <w:rsid w:val="00311239"/>
    <w:rsid w:val="003120A8"/>
    <w:rsid w:val="00314752"/>
    <w:rsid w:val="00315DFE"/>
    <w:rsid w:val="00317231"/>
    <w:rsid w:val="00320E35"/>
    <w:rsid w:val="00322773"/>
    <w:rsid w:val="00322A3E"/>
    <w:rsid w:val="0032303D"/>
    <w:rsid w:val="003233C4"/>
    <w:rsid w:val="00323BF1"/>
    <w:rsid w:val="00324CE3"/>
    <w:rsid w:val="00325689"/>
    <w:rsid w:val="00325A4B"/>
    <w:rsid w:val="003265CF"/>
    <w:rsid w:val="00326D03"/>
    <w:rsid w:val="00327CCD"/>
    <w:rsid w:val="003304C8"/>
    <w:rsid w:val="003309C0"/>
    <w:rsid w:val="00332A79"/>
    <w:rsid w:val="003336F5"/>
    <w:rsid w:val="003348E5"/>
    <w:rsid w:val="0033633B"/>
    <w:rsid w:val="00337CB5"/>
    <w:rsid w:val="00342C8C"/>
    <w:rsid w:val="00343F76"/>
    <w:rsid w:val="0034479C"/>
    <w:rsid w:val="003448A8"/>
    <w:rsid w:val="003456D0"/>
    <w:rsid w:val="003460C9"/>
    <w:rsid w:val="00347187"/>
    <w:rsid w:val="0035079F"/>
    <w:rsid w:val="00350C31"/>
    <w:rsid w:val="003512DD"/>
    <w:rsid w:val="0035168C"/>
    <w:rsid w:val="00352872"/>
    <w:rsid w:val="0035332D"/>
    <w:rsid w:val="00353C28"/>
    <w:rsid w:val="00355816"/>
    <w:rsid w:val="00355F72"/>
    <w:rsid w:val="003571EE"/>
    <w:rsid w:val="00362DF6"/>
    <w:rsid w:val="0036472B"/>
    <w:rsid w:val="00365ECD"/>
    <w:rsid w:val="00365F8D"/>
    <w:rsid w:val="0036687B"/>
    <w:rsid w:val="00372204"/>
    <w:rsid w:val="00373700"/>
    <w:rsid w:val="00373B99"/>
    <w:rsid w:val="003745D2"/>
    <w:rsid w:val="003746A6"/>
    <w:rsid w:val="003748D6"/>
    <w:rsid w:val="00377E7A"/>
    <w:rsid w:val="0038006E"/>
    <w:rsid w:val="00381E4E"/>
    <w:rsid w:val="0038400A"/>
    <w:rsid w:val="003848C1"/>
    <w:rsid w:val="00387B47"/>
    <w:rsid w:val="0039101B"/>
    <w:rsid w:val="003919D6"/>
    <w:rsid w:val="003929AF"/>
    <w:rsid w:val="00397BBA"/>
    <w:rsid w:val="003A1206"/>
    <w:rsid w:val="003A3266"/>
    <w:rsid w:val="003A3466"/>
    <w:rsid w:val="003A5667"/>
    <w:rsid w:val="003A5D4F"/>
    <w:rsid w:val="003A60F4"/>
    <w:rsid w:val="003A7884"/>
    <w:rsid w:val="003B1477"/>
    <w:rsid w:val="003B165F"/>
    <w:rsid w:val="003B1BC6"/>
    <w:rsid w:val="003B3884"/>
    <w:rsid w:val="003B39E2"/>
    <w:rsid w:val="003B4917"/>
    <w:rsid w:val="003B4DE5"/>
    <w:rsid w:val="003B5825"/>
    <w:rsid w:val="003B622F"/>
    <w:rsid w:val="003B650D"/>
    <w:rsid w:val="003B6ABB"/>
    <w:rsid w:val="003B6D4B"/>
    <w:rsid w:val="003C2B12"/>
    <w:rsid w:val="003C3371"/>
    <w:rsid w:val="003C4593"/>
    <w:rsid w:val="003C7E06"/>
    <w:rsid w:val="003C7FD4"/>
    <w:rsid w:val="003D1116"/>
    <w:rsid w:val="003D2758"/>
    <w:rsid w:val="003D3EE7"/>
    <w:rsid w:val="003D4E69"/>
    <w:rsid w:val="003D5D80"/>
    <w:rsid w:val="003E0ABD"/>
    <w:rsid w:val="003E11F8"/>
    <w:rsid w:val="003E19C4"/>
    <w:rsid w:val="003E25FC"/>
    <w:rsid w:val="003E3134"/>
    <w:rsid w:val="003E3B3C"/>
    <w:rsid w:val="003E3BB8"/>
    <w:rsid w:val="003E3D33"/>
    <w:rsid w:val="003E4BEC"/>
    <w:rsid w:val="003E520A"/>
    <w:rsid w:val="003E53BE"/>
    <w:rsid w:val="003E704E"/>
    <w:rsid w:val="003E70A7"/>
    <w:rsid w:val="003E70AB"/>
    <w:rsid w:val="003F0214"/>
    <w:rsid w:val="003F0706"/>
    <w:rsid w:val="003F09A0"/>
    <w:rsid w:val="003F1133"/>
    <w:rsid w:val="003F1581"/>
    <w:rsid w:val="003F1A6E"/>
    <w:rsid w:val="003F28EE"/>
    <w:rsid w:val="003F3748"/>
    <w:rsid w:val="003F63CA"/>
    <w:rsid w:val="003F7D54"/>
    <w:rsid w:val="0040140C"/>
    <w:rsid w:val="00401D66"/>
    <w:rsid w:val="004032BF"/>
    <w:rsid w:val="004034C5"/>
    <w:rsid w:val="00404142"/>
    <w:rsid w:val="004055AD"/>
    <w:rsid w:val="00406416"/>
    <w:rsid w:val="00406AD2"/>
    <w:rsid w:val="00410038"/>
    <w:rsid w:val="00410DF9"/>
    <w:rsid w:val="00411B69"/>
    <w:rsid w:val="00411F43"/>
    <w:rsid w:val="00414E22"/>
    <w:rsid w:val="0041532C"/>
    <w:rsid w:val="004153FC"/>
    <w:rsid w:val="00415CB4"/>
    <w:rsid w:val="00420088"/>
    <w:rsid w:val="00420DA9"/>
    <w:rsid w:val="00421011"/>
    <w:rsid w:val="004223A3"/>
    <w:rsid w:val="00422482"/>
    <w:rsid w:val="00422A6E"/>
    <w:rsid w:val="00424FAB"/>
    <w:rsid w:val="00424FB1"/>
    <w:rsid w:val="0042520B"/>
    <w:rsid w:val="004262CE"/>
    <w:rsid w:val="0042719E"/>
    <w:rsid w:val="00427E2E"/>
    <w:rsid w:val="004307E2"/>
    <w:rsid w:val="00432D2C"/>
    <w:rsid w:val="00434165"/>
    <w:rsid w:val="00435B72"/>
    <w:rsid w:val="00436847"/>
    <w:rsid w:val="00436A62"/>
    <w:rsid w:val="0043782F"/>
    <w:rsid w:val="00440F02"/>
    <w:rsid w:val="00442BDF"/>
    <w:rsid w:val="00442D4C"/>
    <w:rsid w:val="004432AA"/>
    <w:rsid w:val="00443CF6"/>
    <w:rsid w:val="00445317"/>
    <w:rsid w:val="00446D2C"/>
    <w:rsid w:val="00447252"/>
    <w:rsid w:val="0044770B"/>
    <w:rsid w:val="00451219"/>
    <w:rsid w:val="00451A1B"/>
    <w:rsid w:val="00451B64"/>
    <w:rsid w:val="00452116"/>
    <w:rsid w:val="00454FF4"/>
    <w:rsid w:val="00455167"/>
    <w:rsid w:val="004554AD"/>
    <w:rsid w:val="004554FF"/>
    <w:rsid w:val="00455A45"/>
    <w:rsid w:val="00457C53"/>
    <w:rsid w:val="00460346"/>
    <w:rsid w:val="00461B5D"/>
    <w:rsid w:val="004634A3"/>
    <w:rsid w:val="004638F4"/>
    <w:rsid w:val="00463CD1"/>
    <w:rsid w:val="004643B6"/>
    <w:rsid w:val="00465304"/>
    <w:rsid w:val="004676B3"/>
    <w:rsid w:val="00470563"/>
    <w:rsid w:val="004712CF"/>
    <w:rsid w:val="0047325F"/>
    <w:rsid w:val="00473539"/>
    <w:rsid w:val="00474200"/>
    <w:rsid w:val="004761C5"/>
    <w:rsid w:val="00481206"/>
    <w:rsid w:val="0048269D"/>
    <w:rsid w:val="00482D89"/>
    <w:rsid w:val="0048436B"/>
    <w:rsid w:val="004844F3"/>
    <w:rsid w:val="00484740"/>
    <w:rsid w:val="004857EF"/>
    <w:rsid w:val="00486602"/>
    <w:rsid w:val="00486ABD"/>
    <w:rsid w:val="00486F25"/>
    <w:rsid w:val="00487220"/>
    <w:rsid w:val="00490CEB"/>
    <w:rsid w:val="00491010"/>
    <w:rsid w:val="00491051"/>
    <w:rsid w:val="00491BBE"/>
    <w:rsid w:val="0049214F"/>
    <w:rsid w:val="00495637"/>
    <w:rsid w:val="004967D3"/>
    <w:rsid w:val="004A0404"/>
    <w:rsid w:val="004A0CE5"/>
    <w:rsid w:val="004A12BB"/>
    <w:rsid w:val="004A1E5F"/>
    <w:rsid w:val="004A24F6"/>
    <w:rsid w:val="004A2ACF"/>
    <w:rsid w:val="004A3458"/>
    <w:rsid w:val="004A4CBF"/>
    <w:rsid w:val="004A4E8C"/>
    <w:rsid w:val="004A576F"/>
    <w:rsid w:val="004A6BE5"/>
    <w:rsid w:val="004A6E4A"/>
    <w:rsid w:val="004A7DDE"/>
    <w:rsid w:val="004B1E63"/>
    <w:rsid w:val="004B213B"/>
    <w:rsid w:val="004B43A6"/>
    <w:rsid w:val="004B447A"/>
    <w:rsid w:val="004B4FE0"/>
    <w:rsid w:val="004B5FED"/>
    <w:rsid w:val="004B6A81"/>
    <w:rsid w:val="004B75AA"/>
    <w:rsid w:val="004B7DCB"/>
    <w:rsid w:val="004B7E3D"/>
    <w:rsid w:val="004C2A9E"/>
    <w:rsid w:val="004C3B96"/>
    <w:rsid w:val="004C5353"/>
    <w:rsid w:val="004C606D"/>
    <w:rsid w:val="004C75A4"/>
    <w:rsid w:val="004C7A18"/>
    <w:rsid w:val="004C7AD1"/>
    <w:rsid w:val="004D0005"/>
    <w:rsid w:val="004D0B8E"/>
    <w:rsid w:val="004D12FB"/>
    <w:rsid w:val="004D1B3F"/>
    <w:rsid w:val="004D24A3"/>
    <w:rsid w:val="004D3BC3"/>
    <w:rsid w:val="004D3D1B"/>
    <w:rsid w:val="004D3F53"/>
    <w:rsid w:val="004D5565"/>
    <w:rsid w:val="004D6217"/>
    <w:rsid w:val="004D7E9B"/>
    <w:rsid w:val="004E01C7"/>
    <w:rsid w:val="004E196E"/>
    <w:rsid w:val="004E4BA7"/>
    <w:rsid w:val="004E6257"/>
    <w:rsid w:val="004E741A"/>
    <w:rsid w:val="004E772A"/>
    <w:rsid w:val="004F03DE"/>
    <w:rsid w:val="004F0BDA"/>
    <w:rsid w:val="004F1544"/>
    <w:rsid w:val="004F6762"/>
    <w:rsid w:val="004F715E"/>
    <w:rsid w:val="004F7E4F"/>
    <w:rsid w:val="00500317"/>
    <w:rsid w:val="00500E3D"/>
    <w:rsid w:val="005015C7"/>
    <w:rsid w:val="00501E1C"/>
    <w:rsid w:val="00502215"/>
    <w:rsid w:val="00503A8E"/>
    <w:rsid w:val="00504133"/>
    <w:rsid w:val="00504544"/>
    <w:rsid w:val="00505318"/>
    <w:rsid w:val="00507524"/>
    <w:rsid w:val="00507992"/>
    <w:rsid w:val="00510DC1"/>
    <w:rsid w:val="00511186"/>
    <w:rsid w:val="005114AC"/>
    <w:rsid w:val="005121E3"/>
    <w:rsid w:val="0051245A"/>
    <w:rsid w:val="00512D49"/>
    <w:rsid w:val="0051527A"/>
    <w:rsid w:val="00516E89"/>
    <w:rsid w:val="00517D24"/>
    <w:rsid w:val="00517E8F"/>
    <w:rsid w:val="005216BF"/>
    <w:rsid w:val="00522A74"/>
    <w:rsid w:val="00524248"/>
    <w:rsid w:val="00525028"/>
    <w:rsid w:val="00525038"/>
    <w:rsid w:val="00526C7F"/>
    <w:rsid w:val="00526EF0"/>
    <w:rsid w:val="005275F6"/>
    <w:rsid w:val="00527E1E"/>
    <w:rsid w:val="005300F7"/>
    <w:rsid w:val="00530332"/>
    <w:rsid w:val="00530D43"/>
    <w:rsid w:val="005314D4"/>
    <w:rsid w:val="0053364D"/>
    <w:rsid w:val="005338A3"/>
    <w:rsid w:val="00533BB9"/>
    <w:rsid w:val="005355B5"/>
    <w:rsid w:val="00535A59"/>
    <w:rsid w:val="00537DA3"/>
    <w:rsid w:val="005415F9"/>
    <w:rsid w:val="0054171B"/>
    <w:rsid w:val="00541CA8"/>
    <w:rsid w:val="005430A1"/>
    <w:rsid w:val="00547257"/>
    <w:rsid w:val="0054772D"/>
    <w:rsid w:val="005508AB"/>
    <w:rsid w:val="00551D0F"/>
    <w:rsid w:val="00552406"/>
    <w:rsid w:val="005534A7"/>
    <w:rsid w:val="005544DB"/>
    <w:rsid w:val="00555641"/>
    <w:rsid w:val="005559DC"/>
    <w:rsid w:val="00556BAE"/>
    <w:rsid w:val="005576EF"/>
    <w:rsid w:val="00557FB9"/>
    <w:rsid w:val="0056031A"/>
    <w:rsid w:val="00560EAD"/>
    <w:rsid w:val="005613F5"/>
    <w:rsid w:val="00563816"/>
    <w:rsid w:val="00563CD6"/>
    <w:rsid w:val="0056403E"/>
    <w:rsid w:val="00565B79"/>
    <w:rsid w:val="005660EB"/>
    <w:rsid w:val="0056638A"/>
    <w:rsid w:val="005666FC"/>
    <w:rsid w:val="005670A1"/>
    <w:rsid w:val="00570E14"/>
    <w:rsid w:val="00571A94"/>
    <w:rsid w:val="0057213B"/>
    <w:rsid w:val="00572834"/>
    <w:rsid w:val="0057295D"/>
    <w:rsid w:val="005729CE"/>
    <w:rsid w:val="00573008"/>
    <w:rsid w:val="00574A33"/>
    <w:rsid w:val="00574A4D"/>
    <w:rsid w:val="00575B9A"/>
    <w:rsid w:val="00577B3B"/>
    <w:rsid w:val="00580BDC"/>
    <w:rsid w:val="00581B3A"/>
    <w:rsid w:val="00581D13"/>
    <w:rsid w:val="00583DEB"/>
    <w:rsid w:val="00583EBF"/>
    <w:rsid w:val="00584145"/>
    <w:rsid w:val="00584346"/>
    <w:rsid w:val="00592E16"/>
    <w:rsid w:val="00593B5C"/>
    <w:rsid w:val="00594E23"/>
    <w:rsid w:val="005960B8"/>
    <w:rsid w:val="00596332"/>
    <w:rsid w:val="00596737"/>
    <w:rsid w:val="005A118B"/>
    <w:rsid w:val="005A1793"/>
    <w:rsid w:val="005A27F7"/>
    <w:rsid w:val="005A32C3"/>
    <w:rsid w:val="005A3799"/>
    <w:rsid w:val="005A43EA"/>
    <w:rsid w:val="005A49D1"/>
    <w:rsid w:val="005A523E"/>
    <w:rsid w:val="005A6587"/>
    <w:rsid w:val="005A711B"/>
    <w:rsid w:val="005A72EA"/>
    <w:rsid w:val="005A75F1"/>
    <w:rsid w:val="005B02E8"/>
    <w:rsid w:val="005B0520"/>
    <w:rsid w:val="005B20BB"/>
    <w:rsid w:val="005B2364"/>
    <w:rsid w:val="005B265B"/>
    <w:rsid w:val="005B2CC7"/>
    <w:rsid w:val="005B3221"/>
    <w:rsid w:val="005B490D"/>
    <w:rsid w:val="005B5BBD"/>
    <w:rsid w:val="005B7B2B"/>
    <w:rsid w:val="005C15D0"/>
    <w:rsid w:val="005C1849"/>
    <w:rsid w:val="005C1C33"/>
    <w:rsid w:val="005C3E1D"/>
    <w:rsid w:val="005C5AEF"/>
    <w:rsid w:val="005C633E"/>
    <w:rsid w:val="005C79F5"/>
    <w:rsid w:val="005C7C58"/>
    <w:rsid w:val="005C7D04"/>
    <w:rsid w:val="005C7E79"/>
    <w:rsid w:val="005D00E1"/>
    <w:rsid w:val="005D1341"/>
    <w:rsid w:val="005D16E8"/>
    <w:rsid w:val="005D1B74"/>
    <w:rsid w:val="005D53D3"/>
    <w:rsid w:val="005D5611"/>
    <w:rsid w:val="005D595A"/>
    <w:rsid w:val="005D673D"/>
    <w:rsid w:val="005E08B3"/>
    <w:rsid w:val="005E0B7B"/>
    <w:rsid w:val="005E142F"/>
    <w:rsid w:val="005E1E43"/>
    <w:rsid w:val="005E1F47"/>
    <w:rsid w:val="005E27B0"/>
    <w:rsid w:val="005E27C8"/>
    <w:rsid w:val="005E2BC4"/>
    <w:rsid w:val="005E3158"/>
    <w:rsid w:val="005E33C0"/>
    <w:rsid w:val="005E459D"/>
    <w:rsid w:val="005E45F3"/>
    <w:rsid w:val="005E4D02"/>
    <w:rsid w:val="005E5096"/>
    <w:rsid w:val="005E5E3B"/>
    <w:rsid w:val="005E5EB2"/>
    <w:rsid w:val="005F09F1"/>
    <w:rsid w:val="005F191D"/>
    <w:rsid w:val="005F1D7F"/>
    <w:rsid w:val="005F24EA"/>
    <w:rsid w:val="005F32DB"/>
    <w:rsid w:val="005F32ED"/>
    <w:rsid w:val="005F39E7"/>
    <w:rsid w:val="005F4B85"/>
    <w:rsid w:val="005F4E51"/>
    <w:rsid w:val="005F5F3E"/>
    <w:rsid w:val="005F7BEE"/>
    <w:rsid w:val="006026FF"/>
    <w:rsid w:val="00604078"/>
    <w:rsid w:val="006056DA"/>
    <w:rsid w:val="00606DEC"/>
    <w:rsid w:val="00606E15"/>
    <w:rsid w:val="00607E1D"/>
    <w:rsid w:val="00607F3E"/>
    <w:rsid w:val="0061053F"/>
    <w:rsid w:val="006110B4"/>
    <w:rsid w:val="00611881"/>
    <w:rsid w:val="00611CE8"/>
    <w:rsid w:val="00613611"/>
    <w:rsid w:val="00614577"/>
    <w:rsid w:val="0061465C"/>
    <w:rsid w:val="0061497B"/>
    <w:rsid w:val="00614B87"/>
    <w:rsid w:val="00614C5B"/>
    <w:rsid w:val="00615E53"/>
    <w:rsid w:val="00616B9C"/>
    <w:rsid w:val="00616CB9"/>
    <w:rsid w:val="00616CE3"/>
    <w:rsid w:val="00616D02"/>
    <w:rsid w:val="00621942"/>
    <w:rsid w:val="00622CEB"/>
    <w:rsid w:val="00623070"/>
    <w:rsid w:val="006233B3"/>
    <w:rsid w:val="006234D8"/>
    <w:rsid w:val="00623C3B"/>
    <w:rsid w:val="00624AD6"/>
    <w:rsid w:val="006257DA"/>
    <w:rsid w:val="00625821"/>
    <w:rsid w:val="006267D4"/>
    <w:rsid w:val="00627F2E"/>
    <w:rsid w:val="00630D69"/>
    <w:rsid w:val="0063113D"/>
    <w:rsid w:val="0063155A"/>
    <w:rsid w:val="00631E71"/>
    <w:rsid w:val="00632B7C"/>
    <w:rsid w:val="00632C61"/>
    <w:rsid w:val="006351DC"/>
    <w:rsid w:val="00635331"/>
    <w:rsid w:val="006355D4"/>
    <w:rsid w:val="00635740"/>
    <w:rsid w:val="00636AB4"/>
    <w:rsid w:val="00637CF9"/>
    <w:rsid w:val="00641529"/>
    <w:rsid w:val="00643A86"/>
    <w:rsid w:val="006449F1"/>
    <w:rsid w:val="006454CF"/>
    <w:rsid w:val="00645DB1"/>
    <w:rsid w:val="00646778"/>
    <w:rsid w:val="006500DE"/>
    <w:rsid w:val="00650AA4"/>
    <w:rsid w:val="00650E6D"/>
    <w:rsid w:val="0065208F"/>
    <w:rsid w:val="00652D87"/>
    <w:rsid w:val="00652E47"/>
    <w:rsid w:val="00653CB7"/>
    <w:rsid w:val="00654161"/>
    <w:rsid w:val="006564C3"/>
    <w:rsid w:val="00657135"/>
    <w:rsid w:val="00663134"/>
    <w:rsid w:val="00664492"/>
    <w:rsid w:val="00664547"/>
    <w:rsid w:val="00665EB2"/>
    <w:rsid w:val="0066655F"/>
    <w:rsid w:val="0066747B"/>
    <w:rsid w:val="00667C4C"/>
    <w:rsid w:val="00667D45"/>
    <w:rsid w:val="00672092"/>
    <w:rsid w:val="00672FEC"/>
    <w:rsid w:val="00674758"/>
    <w:rsid w:val="006811BB"/>
    <w:rsid w:val="00682797"/>
    <w:rsid w:val="006840C7"/>
    <w:rsid w:val="00685335"/>
    <w:rsid w:val="00687378"/>
    <w:rsid w:val="00691F13"/>
    <w:rsid w:val="00692085"/>
    <w:rsid w:val="006930D0"/>
    <w:rsid w:val="006931CA"/>
    <w:rsid w:val="0069360C"/>
    <w:rsid w:val="00693673"/>
    <w:rsid w:val="00693E7C"/>
    <w:rsid w:val="00694702"/>
    <w:rsid w:val="00696E89"/>
    <w:rsid w:val="0069706E"/>
    <w:rsid w:val="00697111"/>
    <w:rsid w:val="00697599"/>
    <w:rsid w:val="006A0254"/>
    <w:rsid w:val="006A082F"/>
    <w:rsid w:val="006A23EE"/>
    <w:rsid w:val="006A4984"/>
    <w:rsid w:val="006A580F"/>
    <w:rsid w:val="006A5EC9"/>
    <w:rsid w:val="006A733B"/>
    <w:rsid w:val="006B03CA"/>
    <w:rsid w:val="006B11BC"/>
    <w:rsid w:val="006B13BD"/>
    <w:rsid w:val="006B1A95"/>
    <w:rsid w:val="006B3D27"/>
    <w:rsid w:val="006B411F"/>
    <w:rsid w:val="006B5376"/>
    <w:rsid w:val="006B6AC1"/>
    <w:rsid w:val="006B6B70"/>
    <w:rsid w:val="006B7E8D"/>
    <w:rsid w:val="006C0052"/>
    <w:rsid w:val="006C0355"/>
    <w:rsid w:val="006C07F7"/>
    <w:rsid w:val="006C0C7A"/>
    <w:rsid w:val="006C47BA"/>
    <w:rsid w:val="006C4CDF"/>
    <w:rsid w:val="006C4DA0"/>
    <w:rsid w:val="006C4F71"/>
    <w:rsid w:val="006C59AD"/>
    <w:rsid w:val="006C5ABD"/>
    <w:rsid w:val="006C651B"/>
    <w:rsid w:val="006C6BB3"/>
    <w:rsid w:val="006D02F8"/>
    <w:rsid w:val="006D09FD"/>
    <w:rsid w:val="006D210A"/>
    <w:rsid w:val="006D2E90"/>
    <w:rsid w:val="006D3CCF"/>
    <w:rsid w:val="006D5770"/>
    <w:rsid w:val="006E126A"/>
    <w:rsid w:val="006E1744"/>
    <w:rsid w:val="006E27A6"/>
    <w:rsid w:val="006E58F4"/>
    <w:rsid w:val="006E6208"/>
    <w:rsid w:val="006E678C"/>
    <w:rsid w:val="006E698D"/>
    <w:rsid w:val="006E7AAC"/>
    <w:rsid w:val="006F0953"/>
    <w:rsid w:val="006F0B3B"/>
    <w:rsid w:val="006F0D38"/>
    <w:rsid w:val="006F0DAF"/>
    <w:rsid w:val="006F16D3"/>
    <w:rsid w:val="006F1E3E"/>
    <w:rsid w:val="006F3A95"/>
    <w:rsid w:val="006F4D6E"/>
    <w:rsid w:val="006F4DDF"/>
    <w:rsid w:val="006F4ED9"/>
    <w:rsid w:val="006F59FE"/>
    <w:rsid w:val="006F7DE9"/>
    <w:rsid w:val="00700D90"/>
    <w:rsid w:val="00701312"/>
    <w:rsid w:val="00702743"/>
    <w:rsid w:val="0070508D"/>
    <w:rsid w:val="00705455"/>
    <w:rsid w:val="00705D9B"/>
    <w:rsid w:val="00706421"/>
    <w:rsid w:val="00707804"/>
    <w:rsid w:val="00707E34"/>
    <w:rsid w:val="0071055F"/>
    <w:rsid w:val="0071077A"/>
    <w:rsid w:val="007118F5"/>
    <w:rsid w:val="00711F24"/>
    <w:rsid w:val="0071368E"/>
    <w:rsid w:val="00713C5B"/>
    <w:rsid w:val="00713E54"/>
    <w:rsid w:val="00713EBD"/>
    <w:rsid w:val="00714E06"/>
    <w:rsid w:val="00715B88"/>
    <w:rsid w:val="007162F5"/>
    <w:rsid w:val="00716BF2"/>
    <w:rsid w:val="00716C0B"/>
    <w:rsid w:val="00717734"/>
    <w:rsid w:val="00717D06"/>
    <w:rsid w:val="007200E2"/>
    <w:rsid w:val="0072021A"/>
    <w:rsid w:val="00723816"/>
    <w:rsid w:val="00723EC8"/>
    <w:rsid w:val="007243B1"/>
    <w:rsid w:val="0072520E"/>
    <w:rsid w:val="0072724A"/>
    <w:rsid w:val="00731829"/>
    <w:rsid w:val="00732966"/>
    <w:rsid w:val="007339F6"/>
    <w:rsid w:val="007359B0"/>
    <w:rsid w:val="00736FCA"/>
    <w:rsid w:val="00741669"/>
    <w:rsid w:val="00741705"/>
    <w:rsid w:val="00742446"/>
    <w:rsid w:val="007429E9"/>
    <w:rsid w:val="00742AAD"/>
    <w:rsid w:val="00742C71"/>
    <w:rsid w:val="0074305A"/>
    <w:rsid w:val="00743F79"/>
    <w:rsid w:val="00744FF7"/>
    <w:rsid w:val="00746B92"/>
    <w:rsid w:val="007478DF"/>
    <w:rsid w:val="0075272A"/>
    <w:rsid w:val="00752AE2"/>
    <w:rsid w:val="0075423C"/>
    <w:rsid w:val="0075555E"/>
    <w:rsid w:val="007571B2"/>
    <w:rsid w:val="0076012C"/>
    <w:rsid w:val="007603EC"/>
    <w:rsid w:val="0076105A"/>
    <w:rsid w:val="007654E2"/>
    <w:rsid w:val="00766255"/>
    <w:rsid w:val="00766929"/>
    <w:rsid w:val="00767EAD"/>
    <w:rsid w:val="00770DF8"/>
    <w:rsid w:val="007715F7"/>
    <w:rsid w:val="007726E3"/>
    <w:rsid w:val="00772A1C"/>
    <w:rsid w:val="00775D09"/>
    <w:rsid w:val="0077683E"/>
    <w:rsid w:val="00776BAE"/>
    <w:rsid w:val="00776CF7"/>
    <w:rsid w:val="00777059"/>
    <w:rsid w:val="00781F1B"/>
    <w:rsid w:val="007822BD"/>
    <w:rsid w:val="00782C4F"/>
    <w:rsid w:val="00782D5C"/>
    <w:rsid w:val="007835E7"/>
    <w:rsid w:val="0078503A"/>
    <w:rsid w:val="007857D3"/>
    <w:rsid w:val="00787102"/>
    <w:rsid w:val="007913E3"/>
    <w:rsid w:val="007928C9"/>
    <w:rsid w:val="00792942"/>
    <w:rsid w:val="0079528B"/>
    <w:rsid w:val="00795975"/>
    <w:rsid w:val="0079674C"/>
    <w:rsid w:val="00796D35"/>
    <w:rsid w:val="007977B9"/>
    <w:rsid w:val="007A04ED"/>
    <w:rsid w:val="007A0F12"/>
    <w:rsid w:val="007A1BAA"/>
    <w:rsid w:val="007A2BDC"/>
    <w:rsid w:val="007A2ED8"/>
    <w:rsid w:val="007A3362"/>
    <w:rsid w:val="007A412C"/>
    <w:rsid w:val="007A4BD5"/>
    <w:rsid w:val="007A5B6F"/>
    <w:rsid w:val="007A5C03"/>
    <w:rsid w:val="007A6D38"/>
    <w:rsid w:val="007B07FE"/>
    <w:rsid w:val="007B167E"/>
    <w:rsid w:val="007B172C"/>
    <w:rsid w:val="007B3725"/>
    <w:rsid w:val="007B3B3D"/>
    <w:rsid w:val="007B4048"/>
    <w:rsid w:val="007B6627"/>
    <w:rsid w:val="007C19DE"/>
    <w:rsid w:val="007C212E"/>
    <w:rsid w:val="007C23DA"/>
    <w:rsid w:val="007C2A72"/>
    <w:rsid w:val="007C45BE"/>
    <w:rsid w:val="007C466D"/>
    <w:rsid w:val="007C468D"/>
    <w:rsid w:val="007C4C8A"/>
    <w:rsid w:val="007C5FC1"/>
    <w:rsid w:val="007C663B"/>
    <w:rsid w:val="007C76DC"/>
    <w:rsid w:val="007D0897"/>
    <w:rsid w:val="007D14DB"/>
    <w:rsid w:val="007D1760"/>
    <w:rsid w:val="007D1DBA"/>
    <w:rsid w:val="007D372F"/>
    <w:rsid w:val="007E48B0"/>
    <w:rsid w:val="007E5614"/>
    <w:rsid w:val="007E7F8A"/>
    <w:rsid w:val="007F181B"/>
    <w:rsid w:val="007F30C2"/>
    <w:rsid w:val="007F347B"/>
    <w:rsid w:val="007F40D1"/>
    <w:rsid w:val="007F4638"/>
    <w:rsid w:val="0080166B"/>
    <w:rsid w:val="00801ACB"/>
    <w:rsid w:val="008028D4"/>
    <w:rsid w:val="00802BB8"/>
    <w:rsid w:val="00803800"/>
    <w:rsid w:val="00804852"/>
    <w:rsid w:val="008050D5"/>
    <w:rsid w:val="00805E75"/>
    <w:rsid w:val="00806B33"/>
    <w:rsid w:val="00807B95"/>
    <w:rsid w:val="00810890"/>
    <w:rsid w:val="0081103F"/>
    <w:rsid w:val="0081125D"/>
    <w:rsid w:val="00811BB5"/>
    <w:rsid w:val="00811DAE"/>
    <w:rsid w:val="0081251A"/>
    <w:rsid w:val="00821D70"/>
    <w:rsid w:val="008228FD"/>
    <w:rsid w:val="00822E47"/>
    <w:rsid w:val="00826F81"/>
    <w:rsid w:val="0082748C"/>
    <w:rsid w:val="00830394"/>
    <w:rsid w:val="0083047F"/>
    <w:rsid w:val="00832A0A"/>
    <w:rsid w:val="00833404"/>
    <w:rsid w:val="00833524"/>
    <w:rsid w:val="00836433"/>
    <w:rsid w:val="008371B0"/>
    <w:rsid w:val="0084146E"/>
    <w:rsid w:val="00842BE7"/>
    <w:rsid w:val="00844FC2"/>
    <w:rsid w:val="00845A5B"/>
    <w:rsid w:val="008474B2"/>
    <w:rsid w:val="00850189"/>
    <w:rsid w:val="00850617"/>
    <w:rsid w:val="0085186E"/>
    <w:rsid w:val="008518A2"/>
    <w:rsid w:val="0085359F"/>
    <w:rsid w:val="00854406"/>
    <w:rsid w:val="00856A8D"/>
    <w:rsid w:val="00857F6B"/>
    <w:rsid w:val="00861225"/>
    <w:rsid w:val="008612B1"/>
    <w:rsid w:val="00861C2F"/>
    <w:rsid w:val="008648A5"/>
    <w:rsid w:val="00865085"/>
    <w:rsid w:val="00865111"/>
    <w:rsid w:val="00866A59"/>
    <w:rsid w:val="00866D59"/>
    <w:rsid w:val="00870767"/>
    <w:rsid w:val="008708B4"/>
    <w:rsid w:val="00871515"/>
    <w:rsid w:val="0087183A"/>
    <w:rsid w:val="00871A22"/>
    <w:rsid w:val="00872A6F"/>
    <w:rsid w:val="00874946"/>
    <w:rsid w:val="008750DE"/>
    <w:rsid w:val="00875CBB"/>
    <w:rsid w:val="008761C0"/>
    <w:rsid w:val="00876FAE"/>
    <w:rsid w:val="00877F97"/>
    <w:rsid w:val="00881FA0"/>
    <w:rsid w:val="00883471"/>
    <w:rsid w:val="00884856"/>
    <w:rsid w:val="00884C7B"/>
    <w:rsid w:val="00886489"/>
    <w:rsid w:val="008866DB"/>
    <w:rsid w:val="008905FB"/>
    <w:rsid w:val="00891B87"/>
    <w:rsid w:val="00891F20"/>
    <w:rsid w:val="00892482"/>
    <w:rsid w:val="00894556"/>
    <w:rsid w:val="00895FEC"/>
    <w:rsid w:val="00896363"/>
    <w:rsid w:val="00896D7A"/>
    <w:rsid w:val="008A16BB"/>
    <w:rsid w:val="008A2AF3"/>
    <w:rsid w:val="008A32D1"/>
    <w:rsid w:val="008A4376"/>
    <w:rsid w:val="008A4977"/>
    <w:rsid w:val="008A5763"/>
    <w:rsid w:val="008A72EB"/>
    <w:rsid w:val="008A75D9"/>
    <w:rsid w:val="008B0928"/>
    <w:rsid w:val="008B10ED"/>
    <w:rsid w:val="008B324D"/>
    <w:rsid w:val="008B327C"/>
    <w:rsid w:val="008B3B19"/>
    <w:rsid w:val="008B5127"/>
    <w:rsid w:val="008B54CD"/>
    <w:rsid w:val="008B5906"/>
    <w:rsid w:val="008B5C4C"/>
    <w:rsid w:val="008C1B5B"/>
    <w:rsid w:val="008C28F4"/>
    <w:rsid w:val="008C4A48"/>
    <w:rsid w:val="008C650D"/>
    <w:rsid w:val="008C6798"/>
    <w:rsid w:val="008C7513"/>
    <w:rsid w:val="008D029C"/>
    <w:rsid w:val="008D2783"/>
    <w:rsid w:val="008D64DB"/>
    <w:rsid w:val="008D6737"/>
    <w:rsid w:val="008E0349"/>
    <w:rsid w:val="008E07CE"/>
    <w:rsid w:val="008E0DF4"/>
    <w:rsid w:val="008E0FBE"/>
    <w:rsid w:val="008E202D"/>
    <w:rsid w:val="008E4669"/>
    <w:rsid w:val="008E49E5"/>
    <w:rsid w:val="008E5724"/>
    <w:rsid w:val="008E64C8"/>
    <w:rsid w:val="008E6640"/>
    <w:rsid w:val="008E779B"/>
    <w:rsid w:val="008E7D53"/>
    <w:rsid w:val="008F071C"/>
    <w:rsid w:val="008F0BC4"/>
    <w:rsid w:val="008F133F"/>
    <w:rsid w:val="008F18D9"/>
    <w:rsid w:val="008F1F71"/>
    <w:rsid w:val="008F3A1C"/>
    <w:rsid w:val="008F5C88"/>
    <w:rsid w:val="008F75E5"/>
    <w:rsid w:val="00900BD1"/>
    <w:rsid w:val="00902323"/>
    <w:rsid w:val="00902CF3"/>
    <w:rsid w:val="00902EA3"/>
    <w:rsid w:val="00904310"/>
    <w:rsid w:val="009046B0"/>
    <w:rsid w:val="0091049E"/>
    <w:rsid w:val="00911F22"/>
    <w:rsid w:val="0091237C"/>
    <w:rsid w:val="00920C8A"/>
    <w:rsid w:val="009227DA"/>
    <w:rsid w:val="0092423F"/>
    <w:rsid w:val="00924279"/>
    <w:rsid w:val="00924D2B"/>
    <w:rsid w:val="009252BC"/>
    <w:rsid w:val="0092539B"/>
    <w:rsid w:val="00926A29"/>
    <w:rsid w:val="009311CF"/>
    <w:rsid w:val="00931307"/>
    <w:rsid w:val="00931CA6"/>
    <w:rsid w:val="00932CFA"/>
    <w:rsid w:val="00932EFA"/>
    <w:rsid w:val="009332FD"/>
    <w:rsid w:val="009349A0"/>
    <w:rsid w:val="0093585F"/>
    <w:rsid w:val="00935C30"/>
    <w:rsid w:val="00937257"/>
    <w:rsid w:val="00937D4D"/>
    <w:rsid w:val="009403C7"/>
    <w:rsid w:val="00940696"/>
    <w:rsid w:val="009407B5"/>
    <w:rsid w:val="00941E1D"/>
    <w:rsid w:val="0094259C"/>
    <w:rsid w:val="00943250"/>
    <w:rsid w:val="009441BA"/>
    <w:rsid w:val="009441FA"/>
    <w:rsid w:val="00944513"/>
    <w:rsid w:val="00944CD6"/>
    <w:rsid w:val="00944F6E"/>
    <w:rsid w:val="00945D41"/>
    <w:rsid w:val="00946646"/>
    <w:rsid w:val="009467D5"/>
    <w:rsid w:val="00946CA7"/>
    <w:rsid w:val="00952F86"/>
    <w:rsid w:val="009534E3"/>
    <w:rsid w:val="00953909"/>
    <w:rsid w:val="009552EE"/>
    <w:rsid w:val="00956F1E"/>
    <w:rsid w:val="009576BA"/>
    <w:rsid w:val="0096185A"/>
    <w:rsid w:val="00961E7E"/>
    <w:rsid w:val="009631A5"/>
    <w:rsid w:val="00964A15"/>
    <w:rsid w:val="00964A9A"/>
    <w:rsid w:val="00964DC5"/>
    <w:rsid w:val="00970731"/>
    <w:rsid w:val="009714EC"/>
    <w:rsid w:val="00972112"/>
    <w:rsid w:val="009726E9"/>
    <w:rsid w:val="00972CC4"/>
    <w:rsid w:val="00972F15"/>
    <w:rsid w:val="0097356F"/>
    <w:rsid w:val="00973964"/>
    <w:rsid w:val="00974184"/>
    <w:rsid w:val="00974296"/>
    <w:rsid w:val="009743EE"/>
    <w:rsid w:val="009743F6"/>
    <w:rsid w:val="00977119"/>
    <w:rsid w:val="0097782E"/>
    <w:rsid w:val="009822E8"/>
    <w:rsid w:val="00983101"/>
    <w:rsid w:val="0098464C"/>
    <w:rsid w:val="00984732"/>
    <w:rsid w:val="0098481C"/>
    <w:rsid w:val="00984B8A"/>
    <w:rsid w:val="00984F1D"/>
    <w:rsid w:val="00986293"/>
    <w:rsid w:val="00986C02"/>
    <w:rsid w:val="00987812"/>
    <w:rsid w:val="00993AE1"/>
    <w:rsid w:val="00993BBE"/>
    <w:rsid w:val="00993F1E"/>
    <w:rsid w:val="00994778"/>
    <w:rsid w:val="009956B5"/>
    <w:rsid w:val="009962E3"/>
    <w:rsid w:val="009965AF"/>
    <w:rsid w:val="009968F0"/>
    <w:rsid w:val="009A16B2"/>
    <w:rsid w:val="009A1DD7"/>
    <w:rsid w:val="009A1E16"/>
    <w:rsid w:val="009A2B62"/>
    <w:rsid w:val="009A3520"/>
    <w:rsid w:val="009A35A9"/>
    <w:rsid w:val="009A4763"/>
    <w:rsid w:val="009A5FD2"/>
    <w:rsid w:val="009A6499"/>
    <w:rsid w:val="009A7596"/>
    <w:rsid w:val="009A78B5"/>
    <w:rsid w:val="009B0E6D"/>
    <w:rsid w:val="009B1510"/>
    <w:rsid w:val="009B412A"/>
    <w:rsid w:val="009B728C"/>
    <w:rsid w:val="009B72B4"/>
    <w:rsid w:val="009C1BC9"/>
    <w:rsid w:val="009C1C16"/>
    <w:rsid w:val="009C39C1"/>
    <w:rsid w:val="009C4AE8"/>
    <w:rsid w:val="009C4D54"/>
    <w:rsid w:val="009C55CB"/>
    <w:rsid w:val="009C56DB"/>
    <w:rsid w:val="009C63A4"/>
    <w:rsid w:val="009C67F9"/>
    <w:rsid w:val="009C7A02"/>
    <w:rsid w:val="009D01B2"/>
    <w:rsid w:val="009D0A2F"/>
    <w:rsid w:val="009D0FE8"/>
    <w:rsid w:val="009D1D72"/>
    <w:rsid w:val="009D1EB6"/>
    <w:rsid w:val="009D2152"/>
    <w:rsid w:val="009D442C"/>
    <w:rsid w:val="009E0193"/>
    <w:rsid w:val="009E096A"/>
    <w:rsid w:val="009E0B25"/>
    <w:rsid w:val="009E15BB"/>
    <w:rsid w:val="009E311C"/>
    <w:rsid w:val="009E45E6"/>
    <w:rsid w:val="009E471B"/>
    <w:rsid w:val="009E4B3B"/>
    <w:rsid w:val="009E567D"/>
    <w:rsid w:val="009E613A"/>
    <w:rsid w:val="009E78B4"/>
    <w:rsid w:val="009F1697"/>
    <w:rsid w:val="009F3091"/>
    <w:rsid w:val="009F4455"/>
    <w:rsid w:val="009F6EBF"/>
    <w:rsid w:val="009F738E"/>
    <w:rsid w:val="00A00116"/>
    <w:rsid w:val="00A0061F"/>
    <w:rsid w:val="00A00F18"/>
    <w:rsid w:val="00A0178C"/>
    <w:rsid w:val="00A02118"/>
    <w:rsid w:val="00A027E8"/>
    <w:rsid w:val="00A02C0D"/>
    <w:rsid w:val="00A03F47"/>
    <w:rsid w:val="00A0461E"/>
    <w:rsid w:val="00A04A57"/>
    <w:rsid w:val="00A06317"/>
    <w:rsid w:val="00A06B3F"/>
    <w:rsid w:val="00A07CEE"/>
    <w:rsid w:val="00A10223"/>
    <w:rsid w:val="00A1029A"/>
    <w:rsid w:val="00A118FA"/>
    <w:rsid w:val="00A1418A"/>
    <w:rsid w:val="00A14AF5"/>
    <w:rsid w:val="00A15D7F"/>
    <w:rsid w:val="00A17C96"/>
    <w:rsid w:val="00A2079B"/>
    <w:rsid w:val="00A240A2"/>
    <w:rsid w:val="00A246AB"/>
    <w:rsid w:val="00A25E7E"/>
    <w:rsid w:val="00A26D84"/>
    <w:rsid w:val="00A273ED"/>
    <w:rsid w:val="00A2798D"/>
    <w:rsid w:val="00A303A4"/>
    <w:rsid w:val="00A304A4"/>
    <w:rsid w:val="00A307EA"/>
    <w:rsid w:val="00A30D29"/>
    <w:rsid w:val="00A32FF4"/>
    <w:rsid w:val="00A34A03"/>
    <w:rsid w:val="00A40CA8"/>
    <w:rsid w:val="00A41274"/>
    <w:rsid w:val="00A42E2C"/>
    <w:rsid w:val="00A432FE"/>
    <w:rsid w:val="00A45D3F"/>
    <w:rsid w:val="00A47FB9"/>
    <w:rsid w:val="00A51F0B"/>
    <w:rsid w:val="00A53D4A"/>
    <w:rsid w:val="00A55093"/>
    <w:rsid w:val="00A55AFE"/>
    <w:rsid w:val="00A566A6"/>
    <w:rsid w:val="00A5718B"/>
    <w:rsid w:val="00A57E81"/>
    <w:rsid w:val="00A60617"/>
    <w:rsid w:val="00A622D9"/>
    <w:rsid w:val="00A629F3"/>
    <w:rsid w:val="00A63221"/>
    <w:rsid w:val="00A64056"/>
    <w:rsid w:val="00A6514A"/>
    <w:rsid w:val="00A66549"/>
    <w:rsid w:val="00A675BF"/>
    <w:rsid w:val="00A675F9"/>
    <w:rsid w:val="00A70878"/>
    <w:rsid w:val="00A73D2E"/>
    <w:rsid w:val="00A74ED2"/>
    <w:rsid w:val="00A7518E"/>
    <w:rsid w:val="00A75471"/>
    <w:rsid w:val="00A75DE4"/>
    <w:rsid w:val="00A76018"/>
    <w:rsid w:val="00A7669A"/>
    <w:rsid w:val="00A80CD1"/>
    <w:rsid w:val="00A8197D"/>
    <w:rsid w:val="00A838A0"/>
    <w:rsid w:val="00A85BF3"/>
    <w:rsid w:val="00A86077"/>
    <w:rsid w:val="00A90163"/>
    <w:rsid w:val="00A92174"/>
    <w:rsid w:val="00A92C9E"/>
    <w:rsid w:val="00A93CC1"/>
    <w:rsid w:val="00A93DAE"/>
    <w:rsid w:val="00A95D14"/>
    <w:rsid w:val="00A95D92"/>
    <w:rsid w:val="00A967D9"/>
    <w:rsid w:val="00A969A6"/>
    <w:rsid w:val="00A9703F"/>
    <w:rsid w:val="00A9704D"/>
    <w:rsid w:val="00A9788B"/>
    <w:rsid w:val="00AA0AA3"/>
    <w:rsid w:val="00AA10CE"/>
    <w:rsid w:val="00AA1493"/>
    <w:rsid w:val="00AA1B17"/>
    <w:rsid w:val="00AA220D"/>
    <w:rsid w:val="00AA2585"/>
    <w:rsid w:val="00AA2CC8"/>
    <w:rsid w:val="00AA3F63"/>
    <w:rsid w:val="00AA4477"/>
    <w:rsid w:val="00AA67D9"/>
    <w:rsid w:val="00AB174A"/>
    <w:rsid w:val="00AB343C"/>
    <w:rsid w:val="00AB5634"/>
    <w:rsid w:val="00AB7040"/>
    <w:rsid w:val="00AB7AF8"/>
    <w:rsid w:val="00AB7EC9"/>
    <w:rsid w:val="00AC1D54"/>
    <w:rsid w:val="00AC292B"/>
    <w:rsid w:val="00AC35AF"/>
    <w:rsid w:val="00AC3836"/>
    <w:rsid w:val="00AC3F77"/>
    <w:rsid w:val="00AC77F7"/>
    <w:rsid w:val="00AD0D20"/>
    <w:rsid w:val="00AD13B1"/>
    <w:rsid w:val="00AD2CFB"/>
    <w:rsid w:val="00AD36A6"/>
    <w:rsid w:val="00AD3C42"/>
    <w:rsid w:val="00AD5173"/>
    <w:rsid w:val="00AD55A8"/>
    <w:rsid w:val="00AD6256"/>
    <w:rsid w:val="00AE013C"/>
    <w:rsid w:val="00AE2C7D"/>
    <w:rsid w:val="00AE2CF3"/>
    <w:rsid w:val="00AE30D1"/>
    <w:rsid w:val="00AE39AC"/>
    <w:rsid w:val="00AE3D3D"/>
    <w:rsid w:val="00AE4345"/>
    <w:rsid w:val="00AE6651"/>
    <w:rsid w:val="00AE6ABA"/>
    <w:rsid w:val="00AE739C"/>
    <w:rsid w:val="00AF0452"/>
    <w:rsid w:val="00AF08E8"/>
    <w:rsid w:val="00AF138B"/>
    <w:rsid w:val="00AF15F7"/>
    <w:rsid w:val="00AF41E4"/>
    <w:rsid w:val="00AF61E8"/>
    <w:rsid w:val="00AF65D3"/>
    <w:rsid w:val="00AF6FDD"/>
    <w:rsid w:val="00AF767B"/>
    <w:rsid w:val="00AF7CB1"/>
    <w:rsid w:val="00B00651"/>
    <w:rsid w:val="00B009BC"/>
    <w:rsid w:val="00B00B22"/>
    <w:rsid w:val="00B040EA"/>
    <w:rsid w:val="00B04BC5"/>
    <w:rsid w:val="00B05202"/>
    <w:rsid w:val="00B117E7"/>
    <w:rsid w:val="00B11DA2"/>
    <w:rsid w:val="00B12F2C"/>
    <w:rsid w:val="00B13C24"/>
    <w:rsid w:val="00B13E97"/>
    <w:rsid w:val="00B14B93"/>
    <w:rsid w:val="00B16125"/>
    <w:rsid w:val="00B20160"/>
    <w:rsid w:val="00B20FA7"/>
    <w:rsid w:val="00B21968"/>
    <w:rsid w:val="00B23318"/>
    <w:rsid w:val="00B2360B"/>
    <w:rsid w:val="00B24E67"/>
    <w:rsid w:val="00B2661A"/>
    <w:rsid w:val="00B26B3D"/>
    <w:rsid w:val="00B27DB4"/>
    <w:rsid w:val="00B27FD6"/>
    <w:rsid w:val="00B32701"/>
    <w:rsid w:val="00B41379"/>
    <w:rsid w:val="00B420D5"/>
    <w:rsid w:val="00B425C6"/>
    <w:rsid w:val="00B4470C"/>
    <w:rsid w:val="00B45860"/>
    <w:rsid w:val="00B46DBB"/>
    <w:rsid w:val="00B473B5"/>
    <w:rsid w:val="00B53125"/>
    <w:rsid w:val="00B5381A"/>
    <w:rsid w:val="00B5405B"/>
    <w:rsid w:val="00B54612"/>
    <w:rsid w:val="00B56BD0"/>
    <w:rsid w:val="00B601B4"/>
    <w:rsid w:val="00B60981"/>
    <w:rsid w:val="00B6135B"/>
    <w:rsid w:val="00B61B72"/>
    <w:rsid w:val="00B6213D"/>
    <w:rsid w:val="00B624A4"/>
    <w:rsid w:val="00B64999"/>
    <w:rsid w:val="00B64C49"/>
    <w:rsid w:val="00B65021"/>
    <w:rsid w:val="00B675B1"/>
    <w:rsid w:val="00B67EFC"/>
    <w:rsid w:val="00B70B62"/>
    <w:rsid w:val="00B71815"/>
    <w:rsid w:val="00B71A56"/>
    <w:rsid w:val="00B71F39"/>
    <w:rsid w:val="00B738B5"/>
    <w:rsid w:val="00B75BB8"/>
    <w:rsid w:val="00B7756F"/>
    <w:rsid w:val="00B77754"/>
    <w:rsid w:val="00B77AFF"/>
    <w:rsid w:val="00B8173F"/>
    <w:rsid w:val="00B84450"/>
    <w:rsid w:val="00B848B3"/>
    <w:rsid w:val="00B85430"/>
    <w:rsid w:val="00B876AB"/>
    <w:rsid w:val="00B878C3"/>
    <w:rsid w:val="00B907A0"/>
    <w:rsid w:val="00B90F3D"/>
    <w:rsid w:val="00B912D1"/>
    <w:rsid w:val="00B91B2D"/>
    <w:rsid w:val="00B935E0"/>
    <w:rsid w:val="00B9559D"/>
    <w:rsid w:val="00B955FD"/>
    <w:rsid w:val="00B969EB"/>
    <w:rsid w:val="00B96D4B"/>
    <w:rsid w:val="00B9789B"/>
    <w:rsid w:val="00BA133A"/>
    <w:rsid w:val="00BA1AAF"/>
    <w:rsid w:val="00BA29E5"/>
    <w:rsid w:val="00BA54C6"/>
    <w:rsid w:val="00BA556B"/>
    <w:rsid w:val="00BA7922"/>
    <w:rsid w:val="00BA7D25"/>
    <w:rsid w:val="00BB033F"/>
    <w:rsid w:val="00BB2364"/>
    <w:rsid w:val="00BB2AA9"/>
    <w:rsid w:val="00BB475B"/>
    <w:rsid w:val="00BC1DE2"/>
    <w:rsid w:val="00BC4D6E"/>
    <w:rsid w:val="00BC7E9E"/>
    <w:rsid w:val="00BD3C6C"/>
    <w:rsid w:val="00BD3C8B"/>
    <w:rsid w:val="00BD3FA3"/>
    <w:rsid w:val="00BD4095"/>
    <w:rsid w:val="00BD4354"/>
    <w:rsid w:val="00BD503D"/>
    <w:rsid w:val="00BD597E"/>
    <w:rsid w:val="00BD64B1"/>
    <w:rsid w:val="00BE47C2"/>
    <w:rsid w:val="00BE5769"/>
    <w:rsid w:val="00BE6B78"/>
    <w:rsid w:val="00BE73B6"/>
    <w:rsid w:val="00BF097B"/>
    <w:rsid w:val="00BF0AC3"/>
    <w:rsid w:val="00BF0F26"/>
    <w:rsid w:val="00BF117A"/>
    <w:rsid w:val="00BF1DBD"/>
    <w:rsid w:val="00BF3A90"/>
    <w:rsid w:val="00BF4EB9"/>
    <w:rsid w:val="00BF689A"/>
    <w:rsid w:val="00BF70AA"/>
    <w:rsid w:val="00BF7597"/>
    <w:rsid w:val="00BF7E73"/>
    <w:rsid w:val="00C00625"/>
    <w:rsid w:val="00C01A04"/>
    <w:rsid w:val="00C01DBF"/>
    <w:rsid w:val="00C03D6D"/>
    <w:rsid w:val="00C04342"/>
    <w:rsid w:val="00C04B5F"/>
    <w:rsid w:val="00C04BEA"/>
    <w:rsid w:val="00C04CFC"/>
    <w:rsid w:val="00C07A13"/>
    <w:rsid w:val="00C07D46"/>
    <w:rsid w:val="00C10274"/>
    <w:rsid w:val="00C119F7"/>
    <w:rsid w:val="00C11A90"/>
    <w:rsid w:val="00C11E65"/>
    <w:rsid w:val="00C12AF6"/>
    <w:rsid w:val="00C12FAE"/>
    <w:rsid w:val="00C14B4A"/>
    <w:rsid w:val="00C15A20"/>
    <w:rsid w:val="00C1652F"/>
    <w:rsid w:val="00C165DE"/>
    <w:rsid w:val="00C167F6"/>
    <w:rsid w:val="00C17C31"/>
    <w:rsid w:val="00C21475"/>
    <w:rsid w:val="00C22971"/>
    <w:rsid w:val="00C22C93"/>
    <w:rsid w:val="00C23B9C"/>
    <w:rsid w:val="00C25F21"/>
    <w:rsid w:val="00C31487"/>
    <w:rsid w:val="00C322FC"/>
    <w:rsid w:val="00C3289F"/>
    <w:rsid w:val="00C340E4"/>
    <w:rsid w:val="00C34D05"/>
    <w:rsid w:val="00C35011"/>
    <w:rsid w:val="00C36560"/>
    <w:rsid w:val="00C3669C"/>
    <w:rsid w:val="00C36985"/>
    <w:rsid w:val="00C37AD0"/>
    <w:rsid w:val="00C40B01"/>
    <w:rsid w:val="00C4152F"/>
    <w:rsid w:val="00C41F04"/>
    <w:rsid w:val="00C42B13"/>
    <w:rsid w:val="00C43D5F"/>
    <w:rsid w:val="00C4524F"/>
    <w:rsid w:val="00C45EF6"/>
    <w:rsid w:val="00C471A4"/>
    <w:rsid w:val="00C5019C"/>
    <w:rsid w:val="00C517A2"/>
    <w:rsid w:val="00C54CD2"/>
    <w:rsid w:val="00C557E9"/>
    <w:rsid w:val="00C55816"/>
    <w:rsid w:val="00C559D7"/>
    <w:rsid w:val="00C610F9"/>
    <w:rsid w:val="00C61799"/>
    <w:rsid w:val="00C61853"/>
    <w:rsid w:val="00C624C2"/>
    <w:rsid w:val="00C64BF8"/>
    <w:rsid w:val="00C65554"/>
    <w:rsid w:val="00C71573"/>
    <w:rsid w:val="00C739F9"/>
    <w:rsid w:val="00C74A38"/>
    <w:rsid w:val="00C76E1D"/>
    <w:rsid w:val="00C77033"/>
    <w:rsid w:val="00C80ADD"/>
    <w:rsid w:val="00C81B42"/>
    <w:rsid w:val="00C84B5C"/>
    <w:rsid w:val="00C84EF0"/>
    <w:rsid w:val="00C84F26"/>
    <w:rsid w:val="00C92785"/>
    <w:rsid w:val="00C927FD"/>
    <w:rsid w:val="00C92866"/>
    <w:rsid w:val="00C92CE9"/>
    <w:rsid w:val="00C93510"/>
    <w:rsid w:val="00C93D4F"/>
    <w:rsid w:val="00C94262"/>
    <w:rsid w:val="00C964EF"/>
    <w:rsid w:val="00C96D49"/>
    <w:rsid w:val="00C97514"/>
    <w:rsid w:val="00CA1320"/>
    <w:rsid w:val="00CA1575"/>
    <w:rsid w:val="00CA3E1D"/>
    <w:rsid w:val="00CA4EB4"/>
    <w:rsid w:val="00CA5DDC"/>
    <w:rsid w:val="00CA631D"/>
    <w:rsid w:val="00CA6E55"/>
    <w:rsid w:val="00CB03A3"/>
    <w:rsid w:val="00CB087D"/>
    <w:rsid w:val="00CB08EC"/>
    <w:rsid w:val="00CB25D0"/>
    <w:rsid w:val="00CB2D7F"/>
    <w:rsid w:val="00CB6D8F"/>
    <w:rsid w:val="00CB6EEE"/>
    <w:rsid w:val="00CB7969"/>
    <w:rsid w:val="00CB79AA"/>
    <w:rsid w:val="00CC018B"/>
    <w:rsid w:val="00CC067C"/>
    <w:rsid w:val="00CC0B2A"/>
    <w:rsid w:val="00CC25E1"/>
    <w:rsid w:val="00CC2B6B"/>
    <w:rsid w:val="00CC3196"/>
    <w:rsid w:val="00CC3516"/>
    <w:rsid w:val="00CC38A9"/>
    <w:rsid w:val="00CC48CC"/>
    <w:rsid w:val="00CC4A2D"/>
    <w:rsid w:val="00CC5253"/>
    <w:rsid w:val="00CC5A37"/>
    <w:rsid w:val="00CC61B5"/>
    <w:rsid w:val="00CD09CE"/>
    <w:rsid w:val="00CD171B"/>
    <w:rsid w:val="00CD200F"/>
    <w:rsid w:val="00CD451C"/>
    <w:rsid w:val="00CD56B2"/>
    <w:rsid w:val="00CD5C7A"/>
    <w:rsid w:val="00CD6CFB"/>
    <w:rsid w:val="00CD6EF2"/>
    <w:rsid w:val="00CD73B2"/>
    <w:rsid w:val="00CD7DDB"/>
    <w:rsid w:val="00CE1156"/>
    <w:rsid w:val="00CE162C"/>
    <w:rsid w:val="00CE1D7C"/>
    <w:rsid w:val="00CE5633"/>
    <w:rsid w:val="00CE7FB9"/>
    <w:rsid w:val="00CF0116"/>
    <w:rsid w:val="00CF0F8E"/>
    <w:rsid w:val="00CF18C3"/>
    <w:rsid w:val="00CF2A21"/>
    <w:rsid w:val="00CF410B"/>
    <w:rsid w:val="00CF4175"/>
    <w:rsid w:val="00CF5405"/>
    <w:rsid w:val="00CF5C34"/>
    <w:rsid w:val="00CF5CC4"/>
    <w:rsid w:val="00CF5F2D"/>
    <w:rsid w:val="00CF77F9"/>
    <w:rsid w:val="00D0144A"/>
    <w:rsid w:val="00D017E6"/>
    <w:rsid w:val="00D019C3"/>
    <w:rsid w:val="00D03142"/>
    <w:rsid w:val="00D034CE"/>
    <w:rsid w:val="00D05883"/>
    <w:rsid w:val="00D065C9"/>
    <w:rsid w:val="00D06D92"/>
    <w:rsid w:val="00D06DA4"/>
    <w:rsid w:val="00D07A8C"/>
    <w:rsid w:val="00D07BB9"/>
    <w:rsid w:val="00D109F5"/>
    <w:rsid w:val="00D10FA1"/>
    <w:rsid w:val="00D12ED1"/>
    <w:rsid w:val="00D13082"/>
    <w:rsid w:val="00D130B0"/>
    <w:rsid w:val="00D140FD"/>
    <w:rsid w:val="00D14113"/>
    <w:rsid w:val="00D15339"/>
    <w:rsid w:val="00D15512"/>
    <w:rsid w:val="00D1693D"/>
    <w:rsid w:val="00D16F00"/>
    <w:rsid w:val="00D174FD"/>
    <w:rsid w:val="00D17830"/>
    <w:rsid w:val="00D1798E"/>
    <w:rsid w:val="00D20562"/>
    <w:rsid w:val="00D20ACF"/>
    <w:rsid w:val="00D219CB"/>
    <w:rsid w:val="00D22F94"/>
    <w:rsid w:val="00D22FF7"/>
    <w:rsid w:val="00D267B3"/>
    <w:rsid w:val="00D275D0"/>
    <w:rsid w:val="00D3136D"/>
    <w:rsid w:val="00D313C1"/>
    <w:rsid w:val="00D31B53"/>
    <w:rsid w:val="00D31DB0"/>
    <w:rsid w:val="00D324CB"/>
    <w:rsid w:val="00D330FB"/>
    <w:rsid w:val="00D33C47"/>
    <w:rsid w:val="00D406CD"/>
    <w:rsid w:val="00D42329"/>
    <w:rsid w:val="00D42511"/>
    <w:rsid w:val="00D4358A"/>
    <w:rsid w:val="00D44D78"/>
    <w:rsid w:val="00D469A6"/>
    <w:rsid w:val="00D46F40"/>
    <w:rsid w:val="00D47075"/>
    <w:rsid w:val="00D505CB"/>
    <w:rsid w:val="00D51CBC"/>
    <w:rsid w:val="00D51FEB"/>
    <w:rsid w:val="00D5224F"/>
    <w:rsid w:val="00D52440"/>
    <w:rsid w:val="00D52835"/>
    <w:rsid w:val="00D52895"/>
    <w:rsid w:val="00D56709"/>
    <w:rsid w:val="00D60926"/>
    <w:rsid w:val="00D60A11"/>
    <w:rsid w:val="00D60E0D"/>
    <w:rsid w:val="00D6101E"/>
    <w:rsid w:val="00D615C3"/>
    <w:rsid w:val="00D61F05"/>
    <w:rsid w:val="00D62CE8"/>
    <w:rsid w:val="00D638F6"/>
    <w:rsid w:val="00D640D2"/>
    <w:rsid w:val="00D656DD"/>
    <w:rsid w:val="00D659B2"/>
    <w:rsid w:val="00D65BF8"/>
    <w:rsid w:val="00D668F5"/>
    <w:rsid w:val="00D67B11"/>
    <w:rsid w:val="00D70CCF"/>
    <w:rsid w:val="00D7133E"/>
    <w:rsid w:val="00D7153B"/>
    <w:rsid w:val="00D71A16"/>
    <w:rsid w:val="00D72F8F"/>
    <w:rsid w:val="00D73229"/>
    <w:rsid w:val="00D7378A"/>
    <w:rsid w:val="00D73B60"/>
    <w:rsid w:val="00D74576"/>
    <w:rsid w:val="00D74693"/>
    <w:rsid w:val="00D74BAA"/>
    <w:rsid w:val="00D75364"/>
    <w:rsid w:val="00D75B69"/>
    <w:rsid w:val="00D75C97"/>
    <w:rsid w:val="00D75ECB"/>
    <w:rsid w:val="00D77162"/>
    <w:rsid w:val="00D81A54"/>
    <w:rsid w:val="00D827C9"/>
    <w:rsid w:val="00D830BC"/>
    <w:rsid w:val="00D83906"/>
    <w:rsid w:val="00D83E09"/>
    <w:rsid w:val="00D859C8"/>
    <w:rsid w:val="00D860C1"/>
    <w:rsid w:val="00D86C4A"/>
    <w:rsid w:val="00D878E5"/>
    <w:rsid w:val="00D90705"/>
    <w:rsid w:val="00D91A01"/>
    <w:rsid w:val="00D92CAE"/>
    <w:rsid w:val="00D937FB"/>
    <w:rsid w:val="00D940A4"/>
    <w:rsid w:val="00D947BA"/>
    <w:rsid w:val="00D951D9"/>
    <w:rsid w:val="00D96298"/>
    <w:rsid w:val="00D96779"/>
    <w:rsid w:val="00DA02F9"/>
    <w:rsid w:val="00DA0A1F"/>
    <w:rsid w:val="00DA1682"/>
    <w:rsid w:val="00DA2265"/>
    <w:rsid w:val="00DA2CF0"/>
    <w:rsid w:val="00DA2E4D"/>
    <w:rsid w:val="00DA36B1"/>
    <w:rsid w:val="00DB04DA"/>
    <w:rsid w:val="00DB0706"/>
    <w:rsid w:val="00DB0F14"/>
    <w:rsid w:val="00DB118F"/>
    <w:rsid w:val="00DB1D2E"/>
    <w:rsid w:val="00DB2E0C"/>
    <w:rsid w:val="00DB6132"/>
    <w:rsid w:val="00DB6C8E"/>
    <w:rsid w:val="00DC1474"/>
    <w:rsid w:val="00DC1F7F"/>
    <w:rsid w:val="00DC2AE5"/>
    <w:rsid w:val="00DC2B85"/>
    <w:rsid w:val="00DC347D"/>
    <w:rsid w:val="00DC35B8"/>
    <w:rsid w:val="00DC3685"/>
    <w:rsid w:val="00DC40C8"/>
    <w:rsid w:val="00DC6119"/>
    <w:rsid w:val="00DC61A1"/>
    <w:rsid w:val="00DC6DCE"/>
    <w:rsid w:val="00DD0C1F"/>
    <w:rsid w:val="00DD1C61"/>
    <w:rsid w:val="00DD2D6A"/>
    <w:rsid w:val="00DD4956"/>
    <w:rsid w:val="00DD51E7"/>
    <w:rsid w:val="00DD66F8"/>
    <w:rsid w:val="00DD680E"/>
    <w:rsid w:val="00DE2222"/>
    <w:rsid w:val="00DE337B"/>
    <w:rsid w:val="00DE4092"/>
    <w:rsid w:val="00DE4E54"/>
    <w:rsid w:val="00DE507A"/>
    <w:rsid w:val="00DE581E"/>
    <w:rsid w:val="00DE5C96"/>
    <w:rsid w:val="00DE6E80"/>
    <w:rsid w:val="00DE7000"/>
    <w:rsid w:val="00DE79AF"/>
    <w:rsid w:val="00DF033A"/>
    <w:rsid w:val="00DF0BCA"/>
    <w:rsid w:val="00DF10ED"/>
    <w:rsid w:val="00DF2CEC"/>
    <w:rsid w:val="00DF3964"/>
    <w:rsid w:val="00DF3965"/>
    <w:rsid w:val="00DF4B72"/>
    <w:rsid w:val="00DF6443"/>
    <w:rsid w:val="00DF73B6"/>
    <w:rsid w:val="00E02C41"/>
    <w:rsid w:val="00E02CC2"/>
    <w:rsid w:val="00E030B2"/>
    <w:rsid w:val="00E03E5B"/>
    <w:rsid w:val="00E06CBA"/>
    <w:rsid w:val="00E06FE1"/>
    <w:rsid w:val="00E073C4"/>
    <w:rsid w:val="00E10B99"/>
    <w:rsid w:val="00E13DFE"/>
    <w:rsid w:val="00E140AC"/>
    <w:rsid w:val="00E2345A"/>
    <w:rsid w:val="00E23EA7"/>
    <w:rsid w:val="00E243B2"/>
    <w:rsid w:val="00E243D3"/>
    <w:rsid w:val="00E24696"/>
    <w:rsid w:val="00E31A99"/>
    <w:rsid w:val="00E334B1"/>
    <w:rsid w:val="00E342DA"/>
    <w:rsid w:val="00E34492"/>
    <w:rsid w:val="00E3509B"/>
    <w:rsid w:val="00E3633A"/>
    <w:rsid w:val="00E36E42"/>
    <w:rsid w:val="00E40A3A"/>
    <w:rsid w:val="00E4122B"/>
    <w:rsid w:val="00E426B0"/>
    <w:rsid w:val="00E42BA5"/>
    <w:rsid w:val="00E42CD0"/>
    <w:rsid w:val="00E44A12"/>
    <w:rsid w:val="00E44DA2"/>
    <w:rsid w:val="00E46465"/>
    <w:rsid w:val="00E47E27"/>
    <w:rsid w:val="00E50583"/>
    <w:rsid w:val="00E50A4C"/>
    <w:rsid w:val="00E511B8"/>
    <w:rsid w:val="00E51765"/>
    <w:rsid w:val="00E51980"/>
    <w:rsid w:val="00E51E58"/>
    <w:rsid w:val="00E54018"/>
    <w:rsid w:val="00E553C2"/>
    <w:rsid w:val="00E556B9"/>
    <w:rsid w:val="00E62CE2"/>
    <w:rsid w:val="00E63ED7"/>
    <w:rsid w:val="00E64B21"/>
    <w:rsid w:val="00E64EB6"/>
    <w:rsid w:val="00E7056F"/>
    <w:rsid w:val="00E71B00"/>
    <w:rsid w:val="00E7212E"/>
    <w:rsid w:val="00E73D79"/>
    <w:rsid w:val="00E746E0"/>
    <w:rsid w:val="00E74A30"/>
    <w:rsid w:val="00E74C6D"/>
    <w:rsid w:val="00E74FEB"/>
    <w:rsid w:val="00E75B8C"/>
    <w:rsid w:val="00E76A5C"/>
    <w:rsid w:val="00E76CCD"/>
    <w:rsid w:val="00E77BFF"/>
    <w:rsid w:val="00E8010E"/>
    <w:rsid w:val="00E80115"/>
    <w:rsid w:val="00E80187"/>
    <w:rsid w:val="00E80380"/>
    <w:rsid w:val="00E80C45"/>
    <w:rsid w:val="00E80FC5"/>
    <w:rsid w:val="00E810B9"/>
    <w:rsid w:val="00E81398"/>
    <w:rsid w:val="00E83249"/>
    <w:rsid w:val="00E85281"/>
    <w:rsid w:val="00E8721B"/>
    <w:rsid w:val="00E905AD"/>
    <w:rsid w:val="00E9111E"/>
    <w:rsid w:val="00E936AD"/>
    <w:rsid w:val="00E93B2F"/>
    <w:rsid w:val="00E93D2A"/>
    <w:rsid w:val="00E94F8B"/>
    <w:rsid w:val="00E956FE"/>
    <w:rsid w:val="00E96D6B"/>
    <w:rsid w:val="00E96DC8"/>
    <w:rsid w:val="00E973E4"/>
    <w:rsid w:val="00E977D0"/>
    <w:rsid w:val="00E97A9B"/>
    <w:rsid w:val="00EA1DC2"/>
    <w:rsid w:val="00EA2F32"/>
    <w:rsid w:val="00EA30E2"/>
    <w:rsid w:val="00EA3DA6"/>
    <w:rsid w:val="00EA46E4"/>
    <w:rsid w:val="00EA4C99"/>
    <w:rsid w:val="00EA4F8B"/>
    <w:rsid w:val="00EA6145"/>
    <w:rsid w:val="00EA7A71"/>
    <w:rsid w:val="00EA7E24"/>
    <w:rsid w:val="00EB02E1"/>
    <w:rsid w:val="00EB0A2C"/>
    <w:rsid w:val="00EB12A4"/>
    <w:rsid w:val="00EB1329"/>
    <w:rsid w:val="00EB287B"/>
    <w:rsid w:val="00EB5002"/>
    <w:rsid w:val="00EB51AC"/>
    <w:rsid w:val="00EB5C73"/>
    <w:rsid w:val="00EB6835"/>
    <w:rsid w:val="00EC0494"/>
    <w:rsid w:val="00EC2659"/>
    <w:rsid w:val="00EC3166"/>
    <w:rsid w:val="00EC52B0"/>
    <w:rsid w:val="00EC53CC"/>
    <w:rsid w:val="00EC571A"/>
    <w:rsid w:val="00EC58A2"/>
    <w:rsid w:val="00EC5C23"/>
    <w:rsid w:val="00ED142C"/>
    <w:rsid w:val="00ED3079"/>
    <w:rsid w:val="00ED513E"/>
    <w:rsid w:val="00ED641F"/>
    <w:rsid w:val="00ED6C15"/>
    <w:rsid w:val="00ED7BBA"/>
    <w:rsid w:val="00EE097F"/>
    <w:rsid w:val="00EE0E20"/>
    <w:rsid w:val="00EE2C2B"/>
    <w:rsid w:val="00EE4818"/>
    <w:rsid w:val="00EE4C15"/>
    <w:rsid w:val="00EE53D0"/>
    <w:rsid w:val="00EE6428"/>
    <w:rsid w:val="00EE6CA5"/>
    <w:rsid w:val="00EE6E06"/>
    <w:rsid w:val="00EE7258"/>
    <w:rsid w:val="00EF0743"/>
    <w:rsid w:val="00EF0F92"/>
    <w:rsid w:val="00EF2459"/>
    <w:rsid w:val="00EF261C"/>
    <w:rsid w:val="00EF298D"/>
    <w:rsid w:val="00EF3BB2"/>
    <w:rsid w:val="00EF5513"/>
    <w:rsid w:val="00F002F5"/>
    <w:rsid w:val="00F005B5"/>
    <w:rsid w:val="00F0066C"/>
    <w:rsid w:val="00F013B2"/>
    <w:rsid w:val="00F0244E"/>
    <w:rsid w:val="00F02BBC"/>
    <w:rsid w:val="00F02E29"/>
    <w:rsid w:val="00F04541"/>
    <w:rsid w:val="00F04E62"/>
    <w:rsid w:val="00F06350"/>
    <w:rsid w:val="00F0728C"/>
    <w:rsid w:val="00F0799B"/>
    <w:rsid w:val="00F07BB8"/>
    <w:rsid w:val="00F11A3A"/>
    <w:rsid w:val="00F11FA0"/>
    <w:rsid w:val="00F13DFD"/>
    <w:rsid w:val="00F1413E"/>
    <w:rsid w:val="00F14DE5"/>
    <w:rsid w:val="00F15EAF"/>
    <w:rsid w:val="00F16811"/>
    <w:rsid w:val="00F1758E"/>
    <w:rsid w:val="00F202FA"/>
    <w:rsid w:val="00F20AA6"/>
    <w:rsid w:val="00F21B04"/>
    <w:rsid w:val="00F21F76"/>
    <w:rsid w:val="00F23673"/>
    <w:rsid w:val="00F23B92"/>
    <w:rsid w:val="00F24B40"/>
    <w:rsid w:val="00F3121D"/>
    <w:rsid w:val="00F32EFC"/>
    <w:rsid w:val="00F33D8A"/>
    <w:rsid w:val="00F35A48"/>
    <w:rsid w:val="00F35E66"/>
    <w:rsid w:val="00F35F81"/>
    <w:rsid w:val="00F363FC"/>
    <w:rsid w:val="00F417B8"/>
    <w:rsid w:val="00F429C1"/>
    <w:rsid w:val="00F43612"/>
    <w:rsid w:val="00F44120"/>
    <w:rsid w:val="00F445A4"/>
    <w:rsid w:val="00F44DAA"/>
    <w:rsid w:val="00F4581C"/>
    <w:rsid w:val="00F478EA"/>
    <w:rsid w:val="00F530D4"/>
    <w:rsid w:val="00F5405B"/>
    <w:rsid w:val="00F54EF2"/>
    <w:rsid w:val="00F61376"/>
    <w:rsid w:val="00F62DA6"/>
    <w:rsid w:val="00F63AFD"/>
    <w:rsid w:val="00F642BE"/>
    <w:rsid w:val="00F64482"/>
    <w:rsid w:val="00F64CF5"/>
    <w:rsid w:val="00F657AD"/>
    <w:rsid w:val="00F659B4"/>
    <w:rsid w:val="00F660D8"/>
    <w:rsid w:val="00F666C0"/>
    <w:rsid w:val="00F67F93"/>
    <w:rsid w:val="00F73B2E"/>
    <w:rsid w:val="00F748FF"/>
    <w:rsid w:val="00F75514"/>
    <w:rsid w:val="00F76830"/>
    <w:rsid w:val="00F77220"/>
    <w:rsid w:val="00F80420"/>
    <w:rsid w:val="00F8070E"/>
    <w:rsid w:val="00F80E53"/>
    <w:rsid w:val="00F812A7"/>
    <w:rsid w:val="00F820EE"/>
    <w:rsid w:val="00F82879"/>
    <w:rsid w:val="00F829CE"/>
    <w:rsid w:val="00F82FC0"/>
    <w:rsid w:val="00F845AF"/>
    <w:rsid w:val="00F84AF3"/>
    <w:rsid w:val="00F85B18"/>
    <w:rsid w:val="00F8624E"/>
    <w:rsid w:val="00F86C29"/>
    <w:rsid w:val="00F87617"/>
    <w:rsid w:val="00F90077"/>
    <w:rsid w:val="00F91F15"/>
    <w:rsid w:val="00F939B6"/>
    <w:rsid w:val="00F97FA1"/>
    <w:rsid w:val="00FA5561"/>
    <w:rsid w:val="00FA5822"/>
    <w:rsid w:val="00FA609E"/>
    <w:rsid w:val="00FA656E"/>
    <w:rsid w:val="00FA7251"/>
    <w:rsid w:val="00FB0413"/>
    <w:rsid w:val="00FB0CCF"/>
    <w:rsid w:val="00FB242C"/>
    <w:rsid w:val="00FB2EAA"/>
    <w:rsid w:val="00FB3BB8"/>
    <w:rsid w:val="00FB5661"/>
    <w:rsid w:val="00FB5C97"/>
    <w:rsid w:val="00FB683F"/>
    <w:rsid w:val="00FB71D9"/>
    <w:rsid w:val="00FB7320"/>
    <w:rsid w:val="00FC228F"/>
    <w:rsid w:val="00FC48F6"/>
    <w:rsid w:val="00FC5180"/>
    <w:rsid w:val="00FC5B27"/>
    <w:rsid w:val="00FC6A68"/>
    <w:rsid w:val="00FC7A98"/>
    <w:rsid w:val="00FD0248"/>
    <w:rsid w:val="00FD081D"/>
    <w:rsid w:val="00FD14AB"/>
    <w:rsid w:val="00FD2C54"/>
    <w:rsid w:val="00FD2DE3"/>
    <w:rsid w:val="00FD3233"/>
    <w:rsid w:val="00FD3326"/>
    <w:rsid w:val="00FD4754"/>
    <w:rsid w:val="00FD52ED"/>
    <w:rsid w:val="00FD57AE"/>
    <w:rsid w:val="00FD63DD"/>
    <w:rsid w:val="00FD6E6E"/>
    <w:rsid w:val="00FD70C4"/>
    <w:rsid w:val="00FD72D3"/>
    <w:rsid w:val="00FE11AE"/>
    <w:rsid w:val="00FE1560"/>
    <w:rsid w:val="00FE2161"/>
    <w:rsid w:val="00FE319C"/>
    <w:rsid w:val="00FE3A81"/>
    <w:rsid w:val="00FE4A91"/>
    <w:rsid w:val="00FE4E9D"/>
    <w:rsid w:val="00FE4FB4"/>
    <w:rsid w:val="00FE5266"/>
    <w:rsid w:val="00FE5B0B"/>
    <w:rsid w:val="00FE65D1"/>
    <w:rsid w:val="00FE6C14"/>
    <w:rsid w:val="00FE7DD8"/>
    <w:rsid w:val="00FF2321"/>
    <w:rsid w:val="00FF2750"/>
    <w:rsid w:val="00FF2CA2"/>
    <w:rsid w:val="00FF2DA7"/>
    <w:rsid w:val="00FF393D"/>
    <w:rsid w:val="00FF5AD1"/>
    <w:rsid w:val="00FF7D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74AE7"/>
  <w15:docId w15:val="{27E22114-A9C8-4F71-B21F-CF95CD55D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unhideWhenUsed/>
    <w:rsid w:val="009C55CB"/>
  </w:style>
  <w:style w:type="paragraph" w:customStyle="1" w:styleId="ConsPlusTitle">
    <w:name w:val="ConsPlusTitle"/>
    <w:rsid w:val="009C55CB"/>
    <w:pPr>
      <w:autoSpaceDE w:val="0"/>
      <w:autoSpaceDN w:val="0"/>
      <w:adjustRightInd w:val="0"/>
      <w:spacing w:after="0" w:line="240" w:lineRule="auto"/>
    </w:pPr>
    <w:rPr>
      <w:rFonts w:eastAsia="Times New Roman" w:cs="Times New Roman"/>
      <w:b/>
      <w:bCs/>
      <w:sz w:val="24"/>
      <w:szCs w:val="24"/>
      <w:lang w:eastAsia="ru-RU"/>
    </w:rPr>
  </w:style>
  <w:style w:type="paragraph" w:styleId="a3">
    <w:name w:val="Body Text"/>
    <w:basedOn w:val="a"/>
    <w:link w:val="a4"/>
    <w:rsid w:val="009C55CB"/>
    <w:pPr>
      <w:spacing w:after="120" w:line="240" w:lineRule="auto"/>
    </w:pPr>
    <w:rPr>
      <w:rFonts w:eastAsia="Times New Roman" w:cs="Times New Roman"/>
      <w:sz w:val="24"/>
      <w:szCs w:val="24"/>
      <w:lang w:eastAsia="ru-RU"/>
    </w:rPr>
  </w:style>
  <w:style w:type="character" w:customStyle="1" w:styleId="a4">
    <w:name w:val="Основной текст Знак"/>
    <w:basedOn w:val="a0"/>
    <w:link w:val="a3"/>
    <w:rsid w:val="009C55CB"/>
    <w:rPr>
      <w:rFonts w:eastAsia="Times New Roman" w:cs="Times New Roman"/>
      <w:sz w:val="24"/>
      <w:szCs w:val="24"/>
      <w:lang w:eastAsia="ru-RU"/>
    </w:rPr>
  </w:style>
  <w:style w:type="paragraph" w:styleId="a5">
    <w:name w:val="Plain Text"/>
    <w:basedOn w:val="a"/>
    <w:link w:val="a6"/>
    <w:rsid w:val="009C55CB"/>
    <w:pPr>
      <w:spacing w:after="0" w:line="240" w:lineRule="auto"/>
    </w:pPr>
    <w:rPr>
      <w:rFonts w:ascii="Courier New" w:eastAsia="Times New Roman" w:hAnsi="Courier New" w:cs="Times New Roman"/>
      <w:sz w:val="20"/>
      <w:szCs w:val="20"/>
      <w:lang w:eastAsia="ru-RU"/>
    </w:rPr>
  </w:style>
  <w:style w:type="character" w:customStyle="1" w:styleId="a6">
    <w:name w:val="Текст Знак"/>
    <w:basedOn w:val="a0"/>
    <w:link w:val="a5"/>
    <w:rsid w:val="009C55CB"/>
    <w:rPr>
      <w:rFonts w:ascii="Courier New" w:eastAsia="Times New Roman" w:hAnsi="Courier New" w:cs="Times New Roman"/>
      <w:sz w:val="20"/>
      <w:szCs w:val="20"/>
      <w:lang w:eastAsia="ru-RU"/>
    </w:rPr>
  </w:style>
  <w:style w:type="paragraph" w:styleId="a7">
    <w:name w:val="footer"/>
    <w:basedOn w:val="a"/>
    <w:link w:val="a8"/>
    <w:rsid w:val="009C55CB"/>
    <w:pPr>
      <w:tabs>
        <w:tab w:val="center" w:pos="4677"/>
        <w:tab w:val="right" w:pos="9355"/>
      </w:tabs>
      <w:spacing w:after="0" w:line="240" w:lineRule="auto"/>
    </w:pPr>
    <w:rPr>
      <w:rFonts w:eastAsia="Times New Roman" w:cs="Times New Roman"/>
      <w:sz w:val="24"/>
      <w:szCs w:val="24"/>
      <w:lang w:eastAsia="ru-RU"/>
    </w:rPr>
  </w:style>
  <w:style w:type="character" w:customStyle="1" w:styleId="a8">
    <w:name w:val="Нижний колонтитул Знак"/>
    <w:basedOn w:val="a0"/>
    <w:link w:val="a7"/>
    <w:rsid w:val="009C55CB"/>
    <w:rPr>
      <w:rFonts w:eastAsia="Times New Roman" w:cs="Times New Roman"/>
      <w:sz w:val="24"/>
      <w:szCs w:val="24"/>
      <w:lang w:eastAsia="ru-RU"/>
    </w:rPr>
  </w:style>
  <w:style w:type="character" w:styleId="a9">
    <w:name w:val="page number"/>
    <w:basedOn w:val="a0"/>
    <w:rsid w:val="009C55CB"/>
  </w:style>
  <w:style w:type="paragraph" w:styleId="aa">
    <w:name w:val="header"/>
    <w:basedOn w:val="a"/>
    <w:link w:val="ab"/>
    <w:uiPriority w:val="99"/>
    <w:rsid w:val="009C55CB"/>
    <w:pPr>
      <w:tabs>
        <w:tab w:val="center" w:pos="4677"/>
        <w:tab w:val="right" w:pos="9355"/>
      </w:tabs>
      <w:spacing w:after="0" w:line="240" w:lineRule="auto"/>
    </w:pPr>
    <w:rPr>
      <w:rFonts w:eastAsia="Times New Roman" w:cs="Times New Roman"/>
      <w:sz w:val="24"/>
      <w:szCs w:val="24"/>
      <w:lang w:eastAsia="ru-RU"/>
    </w:rPr>
  </w:style>
  <w:style w:type="character" w:customStyle="1" w:styleId="ab">
    <w:name w:val="Верхний колонтитул Знак"/>
    <w:basedOn w:val="a0"/>
    <w:link w:val="aa"/>
    <w:uiPriority w:val="99"/>
    <w:rsid w:val="009C55CB"/>
    <w:rPr>
      <w:rFonts w:eastAsia="Times New Roman" w:cs="Times New Roman"/>
      <w:sz w:val="24"/>
      <w:szCs w:val="24"/>
      <w:lang w:eastAsia="ru-RU"/>
    </w:rPr>
  </w:style>
  <w:style w:type="paragraph" w:styleId="ac">
    <w:name w:val="Balloon Text"/>
    <w:basedOn w:val="a"/>
    <w:link w:val="ad"/>
    <w:rsid w:val="009C55CB"/>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rsid w:val="009C55CB"/>
    <w:rPr>
      <w:rFonts w:ascii="Tahoma" w:eastAsia="Times New Roman" w:hAnsi="Tahoma" w:cs="Tahoma"/>
      <w:sz w:val="16"/>
      <w:szCs w:val="16"/>
      <w:lang w:eastAsia="ru-RU"/>
    </w:rPr>
  </w:style>
  <w:style w:type="paragraph" w:customStyle="1" w:styleId="ConsPlusCell">
    <w:name w:val="ConsPlusCell"/>
    <w:rsid w:val="009C55C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9C55C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e">
    <w:name w:val="Table Grid"/>
    <w:basedOn w:val="a1"/>
    <w:rsid w:val="009C55CB"/>
    <w:pPr>
      <w:spacing w:after="0" w:line="240" w:lineRule="auto"/>
    </w:pPr>
    <w:rPr>
      <w:rFonts w:eastAsia="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9C55CB"/>
    <w:pPr>
      <w:spacing w:after="0" w:line="240" w:lineRule="auto"/>
    </w:pPr>
    <w:rPr>
      <w:rFonts w:eastAsia="Times New Roman" w:cs="Times New Roman"/>
      <w:szCs w:val="24"/>
      <w:lang w:eastAsia="ru-RU"/>
    </w:rPr>
  </w:style>
  <w:style w:type="character" w:styleId="af0">
    <w:name w:val="annotation reference"/>
    <w:rsid w:val="009C55CB"/>
    <w:rPr>
      <w:sz w:val="16"/>
      <w:szCs w:val="16"/>
    </w:rPr>
  </w:style>
  <w:style w:type="paragraph" w:styleId="af1">
    <w:name w:val="annotation text"/>
    <w:basedOn w:val="a"/>
    <w:link w:val="af2"/>
    <w:rsid w:val="009C55CB"/>
    <w:pPr>
      <w:spacing w:after="0" w:line="240" w:lineRule="auto"/>
    </w:pPr>
    <w:rPr>
      <w:rFonts w:eastAsia="Times New Roman" w:cs="Times New Roman"/>
      <w:sz w:val="20"/>
      <w:szCs w:val="20"/>
      <w:lang w:eastAsia="ru-RU"/>
    </w:rPr>
  </w:style>
  <w:style w:type="character" w:customStyle="1" w:styleId="af2">
    <w:name w:val="Текст примечания Знак"/>
    <w:basedOn w:val="a0"/>
    <w:link w:val="af1"/>
    <w:rsid w:val="009C55CB"/>
    <w:rPr>
      <w:rFonts w:eastAsia="Times New Roman" w:cs="Times New Roman"/>
      <w:sz w:val="20"/>
      <w:szCs w:val="20"/>
      <w:lang w:eastAsia="ru-RU"/>
    </w:rPr>
  </w:style>
  <w:style w:type="paragraph" w:styleId="af3">
    <w:name w:val="annotation subject"/>
    <w:basedOn w:val="af1"/>
    <w:next w:val="af1"/>
    <w:link w:val="af4"/>
    <w:rsid w:val="009C55CB"/>
    <w:rPr>
      <w:b/>
      <w:bCs/>
    </w:rPr>
  </w:style>
  <w:style w:type="character" w:customStyle="1" w:styleId="af4">
    <w:name w:val="Тема примечания Знак"/>
    <w:basedOn w:val="af2"/>
    <w:link w:val="af3"/>
    <w:rsid w:val="009C55CB"/>
    <w:rPr>
      <w:rFonts w:eastAsia="Times New Roman" w:cs="Times New Roman"/>
      <w:b/>
      <w:bCs/>
      <w:sz w:val="20"/>
      <w:szCs w:val="20"/>
      <w:lang w:eastAsia="ru-RU"/>
    </w:rPr>
  </w:style>
  <w:style w:type="paragraph" w:styleId="af5">
    <w:name w:val="List Paragraph"/>
    <w:basedOn w:val="a"/>
    <w:uiPriority w:val="34"/>
    <w:qFormat/>
    <w:rsid w:val="009C55CB"/>
    <w:pPr>
      <w:ind w:left="720"/>
      <w:contextualSpacing/>
    </w:pPr>
    <w:rPr>
      <w:rFonts w:ascii="Calibri" w:eastAsia="Calibri" w:hAnsi="Calibri" w:cs="Times New Roman"/>
      <w:sz w:val="22"/>
    </w:rPr>
  </w:style>
  <w:style w:type="paragraph" w:customStyle="1" w:styleId="ConsPlusNormal">
    <w:name w:val="ConsPlusNormal"/>
    <w:rsid w:val="009C55CB"/>
    <w:pPr>
      <w:autoSpaceDE w:val="0"/>
      <w:autoSpaceDN w:val="0"/>
      <w:adjustRightInd w:val="0"/>
      <w:spacing w:after="0" w:line="240" w:lineRule="auto"/>
    </w:pPr>
    <w:rPr>
      <w:rFonts w:eastAsia="Times New Roman" w:cs="Times New Roman"/>
      <w:szCs w:val="28"/>
      <w:lang w:eastAsia="ru-RU"/>
    </w:rPr>
  </w:style>
  <w:style w:type="character" w:customStyle="1" w:styleId="apple-converted-space">
    <w:name w:val="apple-converted-space"/>
    <w:rsid w:val="009C55CB"/>
  </w:style>
  <w:style w:type="character" w:styleId="af6">
    <w:name w:val="Hyperlink"/>
    <w:uiPriority w:val="99"/>
    <w:unhideWhenUsed/>
    <w:rsid w:val="009C55CB"/>
    <w:rPr>
      <w:color w:val="0000FF"/>
      <w:u w:val="single"/>
    </w:rPr>
  </w:style>
  <w:style w:type="paragraph" w:styleId="af7">
    <w:name w:val="footnote text"/>
    <w:basedOn w:val="a"/>
    <w:link w:val="af8"/>
    <w:rsid w:val="009C55CB"/>
    <w:pPr>
      <w:spacing w:after="0" w:line="240" w:lineRule="auto"/>
    </w:pPr>
    <w:rPr>
      <w:rFonts w:eastAsia="Times New Roman" w:cs="Times New Roman"/>
      <w:sz w:val="20"/>
      <w:szCs w:val="20"/>
      <w:lang w:eastAsia="ru-RU"/>
    </w:rPr>
  </w:style>
  <w:style w:type="character" w:customStyle="1" w:styleId="af8">
    <w:name w:val="Текст сноски Знак"/>
    <w:basedOn w:val="a0"/>
    <w:link w:val="af7"/>
    <w:rsid w:val="009C55CB"/>
    <w:rPr>
      <w:rFonts w:eastAsia="Times New Roman" w:cs="Times New Roman"/>
      <w:sz w:val="20"/>
      <w:szCs w:val="20"/>
      <w:lang w:eastAsia="ru-RU"/>
    </w:rPr>
  </w:style>
  <w:style w:type="character" w:styleId="af9">
    <w:name w:val="footnote reference"/>
    <w:rsid w:val="009C55CB"/>
    <w:rPr>
      <w:vertAlign w:val="superscript"/>
    </w:rPr>
  </w:style>
  <w:style w:type="character" w:styleId="afa">
    <w:name w:val="FollowedHyperlink"/>
    <w:uiPriority w:val="99"/>
    <w:unhideWhenUsed/>
    <w:rsid w:val="009C55C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30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71634;fld=134;dst=100020" TargetMode="External"/><Relationship Id="rId13" Type="http://schemas.openxmlformats.org/officeDocument/2006/relationships/hyperlink" Target="consultantplus://offline/main?base=LAW;n=112770;fld=134"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consultantplus://offline/main?base=LAW;n=2875;fld=134"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54210;fld=134" TargetMode="External"/><Relationship Id="rId5" Type="http://schemas.openxmlformats.org/officeDocument/2006/relationships/webSettings" Target="webSettings.xml"/><Relationship Id="rId15" Type="http://schemas.openxmlformats.org/officeDocument/2006/relationships/hyperlink" Target="consultantplus://offline/main?base=LAW;n=113353;fld=134" TargetMode="External"/><Relationship Id="rId10" Type="http://schemas.openxmlformats.org/officeDocument/2006/relationships/hyperlink" Target="consultantplus://offline/main?base=LAW;n=5627;fld=134"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main?base=LAW;n=113312;fld=134;dst=100329" TargetMode="External"/><Relationship Id="rId14" Type="http://schemas.openxmlformats.org/officeDocument/2006/relationships/hyperlink" Target="consultantplus://offline/main?base=LAW;n=112715;fld=13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59EE4-8122-4447-86F5-647B1A5C1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57</Pages>
  <Words>26205</Words>
  <Characters>149373</Characters>
  <Application>Microsoft Office Word</Application>
  <DocSecurity>0</DocSecurity>
  <Lines>1244</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Дмитриева Наталья Владимировна</dc:creator>
  <cp:lastModifiedBy>Роман Сергеевич Афанасьев</cp:lastModifiedBy>
  <cp:revision>3</cp:revision>
  <cp:lastPrinted>2024-04-25T14:48:00Z</cp:lastPrinted>
  <dcterms:created xsi:type="dcterms:W3CDTF">2025-03-29T15:40:00Z</dcterms:created>
  <dcterms:modified xsi:type="dcterms:W3CDTF">2025-03-30T12:26:00Z</dcterms:modified>
</cp:coreProperties>
</file>